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D1F635B" w14:textId="77777777">
        <w:tc>
          <w:tcPr>
            <w:tcW w:w="1620" w:type="dxa"/>
            <w:tcBorders>
              <w:bottom w:val="single" w:sz="4" w:space="0" w:color="auto"/>
            </w:tcBorders>
            <w:shd w:val="clear" w:color="auto" w:fill="FFFFFF"/>
            <w:vAlign w:val="center"/>
          </w:tcPr>
          <w:p w14:paraId="46FB3B4D"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2F1ECA92" w14:textId="77777777" w:rsidR="00152993" w:rsidRDefault="00CD4418">
            <w:pPr>
              <w:pStyle w:val="Header"/>
            </w:pPr>
            <w:hyperlink r:id="rId12" w:history="1">
              <w:r w:rsidRPr="00CD4418">
                <w:rPr>
                  <w:rStyle w:val="Hyperlink"/>
                </w:rPr>
                <w:t>122</w:t>
              </w:r>
            </w:hyperlink>
          </w:p>
        </w:tc>
        <w:tc>
          <w:tcPr>
            <w:tcW w:w="1440" w:type="dxa"/>
            <w:tcBorders>
              <w:bottom w:val="single" w:sz="4" w:space="0" w:color="auto"/>
            </w:tcBorders>
            <w:shd w:val="clear" w:color="auto" w:fill="FFFFFF"/>
            <w:vAlign w:val="center"/>
          </w:tcPr>
          <w:p w14:paraId="4B4E1576"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0D9A2237" w14:textId="77777777" w:rsidR="00152993" w:rsidRDefault="00CD4418">
            <w:pPr>
              <w:pStyle w:val="Header"/>
            </w:pPr>
            <w:r>
              <w:t>Reliability Performance for Loss of Load</w:t>
            </w:r>
          </w:p>
        </w:tc>
      </w:tr>
    </w:tbl>
    <w:p w14:paraId="1D251FF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7FE6BA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446ED7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00FC4D2" w14:textId="07D5C449" w:rsidR="00152993" w:rsidRDefault="00CB64DD">
            <w:pPr>
              <w:pStyle w:val="NormalArial"/>
            </w:pPr>
            <w:r>
              <w:t>June</w:t>
            </w:r>
            <w:r w:rsidR="00AA613A">
              <w:t xml:space="preserve"> XX, 2025</w:t>
            </w:r>
          </w:p>
        </w:tc>
      </w:tr>
    </w:tbl>
    <w:p w14:paraId="3E39366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7EE1D62" w14:textId="77777777">
        <w:trPr>
          <w:trHeight w:val="440"/>
        </w:trPr>
        <w:tc>
          <w:tcPr>
            <w:tcW w:w="10440" w:type="dxa"/>
            <w:gridSpan w:val="2"/>
            <w:tcBorders>
              <w:top w:val="single" w:sz="4" w:space="0" w:color="auto"/>
            </w:tcBorders>
            <w:shd w:val="clear" w:color="auto" w:fill="FFFFFF"/>
            <w:vAlign w:val="center"/>
          </w:tcPr>
          <w:p w14:paraId="33E80AAB" w14:textId="77777777" w:rsidR="00152993" w:rsidRDefault="00152993">
            <w:pPr>
              <w:pStyle w:val="Header"/>
              <w:jc w:val="center"/>
            </w:pPr>
            <w:r>
              <w:t>Submitter’s Information</w:t>
            </w:r>
          </w:p>
        </w:tc>
      </w:tr>
      <w:tr w:rsidR="00152993" w14:paraId="3617EB42" w14:textId="77777777">
        <w:trPr>
          <w:trHeight w:val="350"/>
        </w:trPr>
        <w:tc>
          <w:tcPr>
            <w:tcW w:w="2880" w:type="dxa"/>
            <w:shd w:val="clear" w:color="auto" w:fill="FFFFFF"/>
            <w:vAlign w:val="center"/>
          </w:tcPr>
          <w:p w14:paraId="34EA1B95" w14:textId="77777777" w:rsidR="00152993" w:rsidRPr="00EC55B3" w:rsidRDefault="00152993" w:rsidP="00EC55B3">
            <w:pPr>
              <w:pStyle w:val="Header"/>
            </w:pPr>
            <w:r w:rsidRPr="00EC55B3">
              <w:t>Name</w:t>
            </w:r>
          </w:p>
        </w:tc>
        <w:tc>
          <w:tcPr>
            <w:tcW w:w="7560" w:type="dxa"/>
            <w:vAlign w:val="center"/>
          </w:tcPr>
          <w:p w14:paraId="1430FAF3" w14:textId="6C3E6A64" w:rsidR="00152993" w:rsidRDefault="00AA613A">
            <w:pPr>
              <w:pStyle w:val="NormalArial"/>
            </w:pPr>
            <w:r>
              <w:t>Jeff Billo</w:t>
            </w:r>
          </w:p>
        </w:tc>
      </w:tr>
      <w:tr w:rsidR="00152993" w14:paraId="7A23E633" w14:textId="77777777">
        <w:trPr>
          <w:trHeight w:val="350"/>
        </w:trPr>
        <w:tc>
          <w:tcPr>
            <w:tcW w:w="2880" w:type="dxa"/>
            <w:shd w:val="clear" w:color="auto" w:fill="FFFFFF"/>
            <w:vAlign w:val="center"/>
          </w:tcPr>
          <w:p w14:paraId="4EA9188B" w14:textId="77777777" w:rsidR="00152993" w:rsidRPr="00EC55B3" w:rsidRDefault="00152993" w:rsidP="00EC55B3">
            <w:pPr>
              <w:pStyle w:val="Header"/>
            </w:pPr>
            <w:r w:rsidRPr="00EC55B3">
              <w:t>E-mail Address</w:t>
            </w:r>
          </w:p>
        </w:tc>
        <w:tc>
          <w:tcPr>
            <w:tcW w:w="7560" w:type="dxa"/>
            <w:vAlign w:val="center"/>
          </w:tcPr>
          <w:p w14:paraId="481F76F8" w14:textId="0BF865EF" w:rsidR="00152993" w:rsidRDefault="00AA613A">
            <w:pPr>
              <w:pStyle w:val="NormalArial"/>
            </w:pPr>
            <w:hyperlink r:id="rId13" w:history="1">
              <w:r w:rsidRPr="00FE3ADF">
                <w:rPr>
                  <w:rStyle w:val="Hyperlink"/>
                </w:rPr>
                <w:t>jbillo@ercot.com</w:t>
              </w:r>
            </w:hyperlink>
          </w:p>
        </w:tc>
      </w:tr>
      <w:tr w:rsidR="00152993" w14:paraId="696118B2" w14:textId="77777777">
        <w:trPr>
          <w:trHeight w:val="350"/>
        </w:trPr>
        <w:tc>
          <w:tcPr>
            <w:tcW w:w="2880" w:type="dxa"/>
            <w:shd w:val="clear" w:color="auto" w:fill="FFFFFF"/>
            <w:vAlign w:val="center"/>
          </w:tcPr>
          <w:p w14:paraId="4E433820" w14:textId="77777777" w:rsidR="00152993" w:rsidRPr="00EC55B3" w:rsidRDefault="00152993" w:rsidP="00EC55B3">
            <w:pPr>
              <w:pStyle w:val="Header"/>
            </w:pPr>
            <w:r w:rsidRPr="00EC55B3">
              <w:t>Company</w:t>
            </w:r>
          </w:p>
        </w:tc>
        <w:tc>
          <w:tcPr>
            <w:tcW w:w="7560" w:type="dxa"/>
            <w:vAlign w:val="center"/>
          </w:tcPr>
          <w:p w14:paraId="03CCF85F" w14:textId="5066EBA7" w:rsidR="00152993" w:rsidRDefault="00AA613A">
            <w:pPr>
              <w:pStyle w:val="NormalArial"/>
            </w:pPr>
            <w:r>
              <w:t>ERCOT</w:t>
            </w:r>
          </w:p>
        </w:tc>
      </w:tr>
      <w:tr w:rsidR="00152993" w14:paraId="0450E8C3" w14:textId="77777777">
        <w:trPr>
          <w:trHeight w:val="350"/>
        </w:trPr>
        <w:tc>
          <w:tcPr>
            <w:tcW w:w="2880" w:type="dxa"/>
            <w:tcBorders>
              <w:bottom w:val="single" w:sz="4" w:space="0" w:color="auto"/>
            </w:tcBorders>
            <w:shd w:val="clear" w:color="auto" w:fill="FFFFFF"/>
            <w:vAlign w:val="center"/>
          </w:tcPr>
          <w:p w14:paraId="4CFD49B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C02D923" w14:textId="0BA60CC9" w:rsidR="00152993" w:rsidRDefault="00AA613A">
            <w:pPr>
              <w:pStyle w:val="NormalArial"/>
            </w:pPr>
            <w:r>
              <w:t>512-248-6334</w:t>
            </w:r>
          </w:p>
        </w:tc>
      </w:tr>
      <w:tr w:rsidR="00152993" w14:paraId="464EC265" w14:textId="77777777">
        <w:trPr>
          <w:trHeight w:val="350"/>
        </w:trPr>
        <w:tc>
          <w:tcPr>
            <w:tcW w:w="2880" w:type="dxa"/>
            <w:shd w:val="clear" w:color="auto" w:fill="FFFFFF"/>
            <w:vAlign w:val="center"/>
          </w:tcPr>
          <w:p w14:paraId="2EFE3A89"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6A186E5D" w14:textId="77777777" w:rsidR="00152993" w:rsidRDefault="00152993">
            <w:pPr>
              <w:pStyle w:val="NormalArial"/>
            </w:pPr>
          </w:p>
        </w:tc>
      </w:tr>
      <w:tr w:rsidR="00075A94" w14:paraId="2653913B" w14:textId="77777777">
        <w:trPr>
          <w:trHeight w:val="350"/>
        </w:trPr>
        <w:tc>
          <w:tcPr>
            <w:tcW w:w="2880" w:type="dxa"/>
            <w:tcBorders>
              <w:bottom w:val="single" w:sz="4" w:space="0" w:color="auto"/>
            </w:tcBorders>
            <w:shd w:val="clear" w:color="auto" w:fill="FFFFFF"/>
            <w:vAlign w:val="center"/>
          </w:tcPr>
          <w:p w14:paraId="56848A0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5AF6F74" w14:textId="1D411BA7" w:rsidR="00075A94" w:rsidRDefault="00AA613A">
            <w:pPr>
              <w:pStyle w:val="NormalArial"/>
            </w:pPr>
            <w:r>
              <w:t>N</w:t>
            </w:r>
            <w:r w:rsidR="00CB64DD">
              <w:t>ot applicable</w:t>
            </w:r>
          </w:p>
        </w:tc>
      </w:tr>
    </w:tbl>
    <w:p w14:paraId="6EF740F9"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350BA" w14:paraId="0F7E0FFB" w14:textId="77777777" w:rsidTr="00623BF2">
        <w:trPr>
          <w:trHeight w:val="350"/>
        </w:trPr>
        <w:tc>
          <w:tcPr>
            <w:tcW w:w="10440" w:type="dxa"/>
            <w:tcBorders>
              <w:bottom w:val="single" w:sz="4" w:space="0" w:color="auto"/>
            </w:tcBorders>
            <w:shd w:val="clear" w:color="auto" w:fill="FFFFFF"/>
            <w:vAlign w:val="center"/>
          </w:tcPr>
          <w:p w14:paraId="4112F642" w14:textId="105D8EC5" w:rsidR="008350BA" w:rsidRDefault="008350BA" w:rsidP="00623BF2">
            <w:pPr>
              <w:pStyle w:val="Header"/>
              <w:jc w:val="center"/>
            </w:pPr>
            <w:r>
              <w:t>Comments</w:t>
            </w:r>
          </w:p>
        </w:tc>
      </w:tr>
    </w:tbl>
    <w:p w14:paraId="6B155BF1" w14:textId="1C246379" w:rsidR="00FF5E88" w:rsidRDefault="00DF7FE9" w:rsidP="00E9329C">
      <w:pPr>
        <w:pStyle w:val="NormalArial"/>
        <w:spacing w:before="120" w:after="120"/>
      </w:pPr>
      <w:r>
        <w:t>ERCOT submits these comments on Planning Guide Revision Request (PGRR) 122</w:t>
      </w:r>
      <w:r w:rsidR="00E95AF1">
        <w:t xml:space="preserve"> on top of LCRA’s February 21, </w:t>
      </w:r>
      <w:proofErr w:type="gramStart"/>
      <w:r w:rsidR="00E95AF1">
        <w:t>2025</w:t>
      </w:r>
      <w:proofErr w:type="gramEnd"/>
      <w:r w:rsidR="00E95AF1">
        <w:t xml:space="preserve"> comments</w:t>
      </w:r>
      <w:r>
        <w:t xml:space="preserve"> to make the following edits based on the results of ERCOT’s Loss of Load Study and stakeholder feedback:</w:t>
      </w:r>
    </w:p>
    <w:p w14:paraId="4B56E722" w14:textId="0D6EABC8" w:rsidR="00DF7FE9" w:rsidRDefault="00DF7FE9" w:rsidP="00DF7FE9">
      <w:pPr>
        <w:pStyle w:val="NormalArial"/>
        <w:numPr>
          <w:ilvl w:val="0"/>
          <w:numId w:val="9"/>
        </w:numPr>
        <w:spacing w:before="120" w:after="120"/>
      </w:pPr>
      <w:r>
        <w:t>Based on the results of ERCOT’s Loss of Load Study</w:t>
      </w:r>
      <w:r>
        <w:rPr>
          <w:rStyle w:val="FootnoteReference"/>
        </w:rPr>
        <w:footnoteReference w:id="1"/>
      </w:r>
      <w:r>
        <w:t xml:space="preserve">, the maximum </w:t>
      </w:r>
      <w:r w:rsidR="00CB64DD">
        <w:t>L</w:t>
      </w:r>
      <w:r>
        <w:t>oad loss limit of 1,000 MW as originally proposed in PGRR122 is updated to a limit of 2,600 MW.</w:t>
      </w:r>
    </w:p>
    <w:p w14:paraId="196EB5BD" w14:textId="18F31D1A" w:rsidR="00DF7FE9" w:rsidRDefault="00DF7FE9" w:rsidP="00DF7FE9">
      <w:pPr>
        <w:pStyle w:val="NormalArial"/>
        <w:numPr>
          <w:ilvl w:val="0"/>
          <w:numId w:val="9"/>
        </w:numPr>
        <w:spacing w:before="120" w:after="120"/>
      </w:pPr>
      <w:r>
        <w:t>The proposed planning criteria is being limited to Large Load Interconnection Studies that have not met certain milestones by December 1, 2025. As such, the planning criteria will not be applicable to other types of planning studies, including TSPs</w:t>
      </w:r>
      <w:r w:rsidR="00F812B9">
        <w:t>’</w:t>
      </w:r>
      <w:r>
        <w:t xml:space="preserve"> and ERCOT</w:t>
      </w:r>
      <w:r w:rsidR="00F812B9">
        <w:t>’s</w:t>
      </w:r>
      <w:r>
        <w:t xml:space="preserve"> annual planning assessments. However, to the extent that these studies show </w:t>
      </w:r>
      <w:r w:rsidR="00F812B9">
        <w:t xml:space="preserve">violations of existing ERCOT or </w:t>
      </w:r>
      <w:r w:rsidR="00CB64DD" w:rsidRPr="00CB64DD">
        <w:t>North American Electric Reliability Corporation</w:t>
      </w:r>
      <w:r w:rsidR="00CB64DD">
        <w:t xml:space="preserve"> (</w:t>
      </w:r>
      <w:r w:rsidR="00F812B9">
        <w:t>NERC</w:t>
      </w:r>
      <w:r w:rsidR="00CB64DD">
        <w:t>)</w:t>
      </w:r>
      <w:r w:rsidR="00F812B9">
        <w:t xml:space="preserve"> planning criteria, it is expected that they will plan transmission improvement projects accordingly. Additionally, ERCOT will continue to investigate the need to have the</w:t>
      </w:r>
      <w:r w:rsidR="004B1863">
        <w:t xml:space="preserve"> proposed planning criteria apply to these other planning studies.</w:t>
      </w:r>
    </w:p>
    <w:p w14:paraId="0F6B84C6" w14:textId="02A41470" w:rsidR="00F812B9" w:rsidRDefault="004B1863" w:rsidP="00DF7FE9">
      <w:pPr>
        <w:pStyle w:val="NormalArial"/>
        <w:numPr>
          <w:ilvl w:val="0"/>
          <w:numId w:val="9"/>
        </w:numPr>
        <w:spacing w:before="120" w:after="120"/>
      </w:pPr>
      <w:r>
        <w:t xml:space="preserve">The loss of </w:t>
      </w:r>
      <w:r w:rsidR="00CB64DD">
        <w:t>L</w:t>
      </w:r>
      <w:r>
        <w:t xml:space="preserve">oad limit should not include </w:t>
      </w:r>
      <w:r w:rsidR="00CB64DD">
        <w:t>Direct Current  Tie (</w:t>
      </w:r>
      <w:r>
        <w:t>DC Tie</w:t>
      </w:r>
      <w:r w:rsidR="00CB64DD">
        <w:t>)</w:t>
      </w:r>
      <w:r>
        <w:t xml:space="preserve"> Load. Nodal Protocol Revision Request (NPRR) 1034, </w:t>
      </w:r>
      <w:r w:rsidRPr="004B1863">
        <w:t>Frequency-Based Limits on DC Tie Imports or Exports</w:t>
      </w:r>
      <w:r>
        <w:t xml:space="preserve">, provides a mechanism for ERCOT to limit DC Tie Exports for frequency stability needs. Therefore, ERCOT clarified that any loss of DC Tie Load in the simulation is not included in the calculation of total </w:t>
      </w:r>
      <w:r w:rsidR="00CB64DD">
        <w:t>L</w:t>
      </w:r>
      <w:r>
        <w:t>oad loss for these criteria.</w:t>
      </w:r>
    </w:p>
    <w:p w14:paraId="7A0A5DF9" w14:textId="77777777" w:rsidR="00A21E16" w:rsidRDefault="00E3477A" w:rsidP="00DF7FE9">
      <w:pPr>
        <w:pStyle w:val="NormalArial"/>
        <w:numPr>
          <w:ilvl w:val="0"/>
          <w:numId w:val="9"/>
        </w:numPr>
        <w:spacing w:before="120" w:after="120"/>
      </w:pPr>
      <w:r>
        <w:t xml:space="preserve">ERCOT made additional edits to clarify the </w:t>
      </w:r>
      <w:r w:rsidR="00A21E16">
        <w:t>system conditions and contingency events for which the proposed planning criteria would be applied.</w:t>
      </w:r>
    </w:p>
    <w:p w14:paraId="46F50119" w14:textId="4E598E49" w:rsidR="004B1863" w:rsidRDefault="00A21E16" w:rsidP="00DF7FE9">
      <w:pPr>
        <w:pStyle w:val="NormalArial"/>
        <w:numPr>
          <w:ilvl w:val="0"/>
          <w:numId w:val="9"/>
        </w:numPr>
        <w:spacing w:before="120" w:after="120"/>
      </w:pPr>
      <w:r>
        <w:lastRenderedPageBreak/>
        <w:t xml:space="preserve">Finally, </w:t>
      </w:r>
      <w:r w:rsidR="00CB64DD">
        <w:t xml:space="preserve">paragraphs (3) and (4) of </w:t>
      </w:r>
      <w:r>
        <w:t>Section 9.2.5, Required Interconnection Equipment, are superseded by the language added in new Section 4.1.1.9, Maximum Load Loss Criteria, and were removed.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12EF1DD" w14:textId="77777777" w:rsidTr="00366799">
        <w:trPr>
          <w:trHeight w:val="350"/>
        </w:trPr>
        <w:tc>
          <w:tcPr>
            <w:tcW w:w="10440" w:type="dxa"/>
            <w:tcBorders>
              <w:bottom w:val="single" w:sz="4" w:space="0" w:color="auto"/>
            </w:tcBorders>
            <w:shd w:val="clear" w:color="auto" w:fill="FFFFFF"/>
            <w:vAlign w:val="center"/>
          </w:tcPr>
          <w:p w14:paraId="2D751EE5" w14:textId="77777777" w:rsidR="00FF5E88" w:rsidRDefault="00FF5E88" w:rsidP="00366799">
            <w:pPr>
              <w:pStyle w:val="Header"/>
              <w:jc w:val="center"/>
            </w:pPr>
            <w:r>
              <w:t>Revised Cover Page Language</w:t>
            </w:r>
          </w:p>
        </w:tc>
      </w:tr>
    </w:tbl>
    <w:p w14:paraId="01016762" w14:textId="77777777" w:rsidR="00CD4418" w:rsidRDefault="00CD4418" w:rsidP="009C19EA">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D4418" w:rsidRPr="00CD4418" w14:paraId="3A830C77" w14:textId="77777777" w:rsidTr="009C19EA">
        <w:trPr>
          <w:trHeight w:val="809"/>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7C1A4" w14:textId="77777777" w:rsidR="00CD4418" w:rsidRPr="00863EE3" w:rsidRDefault="00CD4418" w:rsidP="00CD4418">
            <w:pPr>
              <w:pStyle w:val="BodyText"/>
              <w:rPr>
                <w:rFonts w:ascii="Arial" w:hAnsi="Arial" w:cs="Arial"/>
                <w:b/>
                <w:bCs/>
                <w:color w:val="000000"/>
              </w:rPr>
            </w:pPr>
            <w:r w:rsidRPr="00863EE3">
              <w:rPr>
                <w:rFonts w:ascii="Arial" w:hAnsi="Arial" w:cs="Arial"/>
                <w:b/>
                <w:bCs/>
                <w:color w:val="000000"/>
              </w:rPr>
              <w:t xml:space="preserve">Planning Guide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489DA8A" w14:textId="77777777" w:rsidR="00CD4418" w:rsidRDefault="00CD4418" w:rsidP="009C19EA">
            <w:pPr>
              <w:pStyle w:val="BodyText"/>
              <w:spacing w:after="0"/>
              <w:rPr>
                <w:ins w:id="0" w:author="LCRA 022125" w:date="2025-02-21T12:03:00Z"/>
                <w:rFonts w:ascii="Arial" w:hAnsi="Arial" w:cs="Arial"/>
                <w:bCs/>
                <w:color w:val="000000"/>
              </w:rPr>
            </w:pPr>
            <w:r w:rsidRPr="00CD4418">
              <w:rPr>
                <w:rFonts w:ascii="Arial" w:hAnsi="Arial" w:cs="Arial"/>
                <w:bCs/>
                <w:color w:val="000000"/>
              </w:rPr>
              <w:t>4.1.1.2, Reliability Performance Criteria</w:t>
            </w:r>
          </w:p>
          <w:p w14:paraId="6F8146B1" w14:textId="77777777" w:rsidR="009C19EA" w:rsidRDefault="009C19EA" w:rsidP="00DF7FE9">
            <w:pPr>
              <w:pStyle w:val="BodyText"/>
              <w:spacing w:before="0" w:after="0"/>
              <w:rPr>
                <w:ins w:id="1" w:author="ERCOT 06XX25" w:date="2025-05-16T13:37:00Z" w16du:dateUtc="2025-05-16T18:37:00Z"/>
                <w:rFonts w:ascii="Arial" w:hAnsi="Arial" w:cs="Arial"/>
                <w:bCs/>
                <w:color w:val="000000"/>
              </w:rPr>
            </w:pPr>
            <w:ins w:id="2" w:author="LCRA 022125" w:date="2025-02-21T12:03:00Z">
              <w:r w:rsidRPr="00863EE3">
                <w:rPr>
                  <w:rFonts w:ascii="Arial" w:hAnsi="Arial" w:cs="Arial"/>
                  <w:bCs/>
                  <w:color w:val="000000"/>
                </w:rPr>
                <w:t>4.1.1.9, Maximum Load Loss</w:t>
              </w:r>
              <w:r>
                <w:rPr>
                  <w:rFonts w:ascii="Arial" w:hAnsi="Arial" w:cs="Arial"/>
                  <w:bCs/>
                  <w:color w:val="000000"/>
                </w:rPr>
                <w:t xml:space="preserve"> Criteria</w:t>
              </w:r>
            </w:ins>
          </w:p>
          <w:p w14:paraId="555FB220" w14:textId="136F8AA0" w:rsidR="00DF7FE9" w:rsidRPr="00845195" w:rsidRDefault="00DF7FE9" w:rsidP="00CB64DD">
            <w:pPr>
              <w:pStyle w:val="H4"/>
              <w:spacing w:before="0" w:after="120"/>
              <w:rPr>
                <w:ins w:id="3" w:author="ERCOT 06XX25" w:date="2025-05-16T13:37:00Z" w16du:dateUtc="2025-05-16T18:37:00Z"/>
              </w:rPr>
            </w:pPr>
            <w:ins w:id="4" w:author="ERCOT 06XX25" w:date="2025-05-16T13:37:00Z" w16du:dateUtc="2025-05-16T18:37:00Z">
              <w:r w:rsidRPr="00DF7FE9">
                <w:rPr>
                  <w:rFonts w:ascii="Arial" w:hAnsi="Arial" w:cs="Arial"/>
                  <w:b w:val="0"/>
                  <w:snapToGrid/>
                  <w:color w:val="000000"/>
                  <w:szCs w:val="24"/>
                </w:rPr>
                <w:t>9.2.5</w:t>
              </w:r>
            </w:ins>
            <w:ins w:id="5" w:author="ERCOT 06XX25" w:date="2025-06-05T09:06:00Z" w16du:dateUtc="2025-06-05T14:06:00Z">
              <w:r w:rsidR="008350BA">
                <w:rPr>
                  <w:rFonts w:ascii="Arial" w:hAnsi="Arial" w:cs="Arial"/>
                  <w:b w:val="0"/>
                  <w:snapToGrid/>
                  <w:color w:val="000000"/>
                  <w:szCs w:val="24"/>
                </w:rPr>
                <w:t>,</w:t>
              </w:r>
            </w:ins>
            <w:ins w:id="6" w:author="ERCOT 06XX25" w:date="2025-05-16T13:37:00Z" w16du:dateUtc="2025-05-16T18:37:00Z">
              <w:r w:rsidRPr="00DF7FE9">
                <w:rPr>
                  <w:rFonts w:ascii="Arial" w:hAnsi="Arial" w:cs="Arial"/>
                  <w:b w:val="0"/>
                  <w:snapToGrid/>
                  <w:color w:val="000000"/>
                  <w:szCs w:val="24"/>
                </w:rPr>
                <w:t xml:space="preserve"> Required Interconnection Equipment</w:t>
              </w:r>
            </w:ins>
          </w:p>
          <w:p w14:paraId="1779E641" w14:textId="32F2038B" w:rsidR="00DF7FE9" w:rsidRPr="00863EE3" w:rsidRDefault="00DF7FE9" w:rsidP="009C19EA">
            <w:pPr>
              <w:pStyle w:val="BodyText"/>
              <w:spacing w:before="0"/>
              <w:rPr>
                <w:rFonts w:ascii="Arial" w:hAnsi="Arial" w:cs="Arial"/>
                <w:bCs/>
                <w:color w:val="000000"/>
              </w:rPr>
            </w:pPr>
          </w:p>
        </w:tc>
      </w:tr>
      <w:tr w:rsidR="00121737" w14:paraId="40ED8935" w14:textId="77777777" w:rsidTr="00121737">
        <w:trPr>
          <w:trHeight w:val="809"/>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817C2" w14:textId="77777777" w:rsidR="00121737" w:rsidRPr="00121737" w:rsidRDefault="00121737" w:rsidP="00121737">
            <w:pPr>
              <w:pStyle w:val="BodyText"/>
              <w:rPr>
                <w:rFonts w:ascii="Arial" w:hAnsi="Arial" w:cs="Arial"/>
                <w:b/>
                <w:bCs/>
                <w:color w:val="000000"/>
              </w:rPr>
            </w:pPr>
            <w:r w:rsidRPr="00121737">
              <w:rPr>
                <w:rFonts w:ascii="Arial" w:hAnsi="Arial" w:cs="Arial"/>
                <w:b/>
                <w:bCs/>
                <w:color w:val="000000"/>
              </w:rP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C45495" w14:textId="74F7E9F9" w:rsidR="00121737" w:rsidRPr="00121737" w:rsidRDefault="00121737" w:rsidP="00121737">
            <w:pPr>
              <w:pStyle w:val="BodyText"/>
              <w:spacing w:after="0"/>
              <w:rPr>
                <w:rFonts w:ascii="Arial" w:hAnsi="Arial" w:cs="Arial"/>
                <w:bCs/>
                <w:color w:val="000000"/>
              </w:rPr>
            </w:pPr>
            <w:r w:rsidRPr="00121737">
              <w:rPr>
                <w:rFonts w:ascii="Arial" w:hAnsi="Arial" w:cs="Arial"/>
                <w:bCs/>
                <w:color w:val="000000"/>
              </w:rPr>
              <w:t xml:space="preserve">This Planning Guide Revision Request establishes a </w:t>
            </w:r>
            <w:proofErr w:type="gramStart"/>
            <w:r w:rsidRPr="00121737">
              <w:rPr>
                <w:rFonts w:ascii="Arial" w:hAnsi="Arial" w:cs="Arial"/>
                <w:bCs/>
                <w:color w:val="000000"/>
              </w:rPr>
              <w:t>new reliability performance criteria</w:t>
            </w:r>
            <w:proofErr w:type="gramEnd"/>
            <w:ins w:id="7" w:author="ERCOT 06XX25" w:date="2025-05-16T14:19:00Z" w16du:dateUtc="2025-05-16T19:19:00Z">
              <w:r>
                <w:rPr>
                  <w:rFonts w:ascii="Arial" w:hAnsi="Arial" w:cs="Arial"/>
                  <w:bCs/>
                  <w:color w:val="000000"/>
                </w:rPr>
                <w:t xml:space="preserve"> for Large Load Interconnection Studies</w:t>
              </w:r>
            </w:ins>
            <w:r w:rsidRPr="00121737">
              <w:rPr>
                <w:rFonts w:ascii="Arial" w:hAnsi="Arial" w:cs="Arial"/>
                <w:bCs/>
                <w:color w:val="000000"/>
              </w:rPr>
              <w:t xml:space="preserve"> that no more than </w:t>
            </w:r>
            <w:del w:id="8" w:author="ERCOT 06XX25" w:date="2025-05-16T14:19:00Z" w16du:dateUtc="2025-05-16T19:19:00Z">
              <w:r w:rsidRPr="00121737" w:rsidDel="00121737">
                <w:rPr>
                  <w:rFonts w:ascii="Arial" w:hAnsi="Arial" w:cs="Arial"/>
                  <w:bCs/>
                  <w:color w:val="000000"/>
                </w:rPr>
                <w:delText>1,000</w:delText>
              </w:r>
            </w:del>
            <w:ins w:id="9" w:author="ERCOT 06XX25" w:date="2025-05-16T14:19:00Z" w16du:dateUtc="2025-05-16T19:19:00Z">
              <w:r>
                <w:rPr>
                  <w:rFonts w:ascii="Arial" w:hAnsi="Arial" w:cs="Arial"/>
                  <w:bCs/>
                  <w:color w:val="000000"/>
                </w:rPr>
                <w:t>2,600</w:t>
              </w:r>
            </w:ins>
            <w:r w:rsidRPr="00121737">
              <w:rPr>
                <w:rFonts w:ascii="Arial" w:hAnsi="Arial" w:cs="Arial"/>
                <w:bCs/>
                <w:color w:val="000000"/>
              </w:rPr>
              <w:t xml:space="preserve"> MW of Load may be lost for any single contingency, </w:t>
            </w:r>
            <w:proofErr w:type="gramStart"/>
            <w:r w:rsidRPr="00121737">
              <w:rPr>
                <w:rFonts w:ascii="Arial" w:hAnsi="Arial" w:cs="Arial"/>
                <w:bCs/>
                <w:color w:val="000000"/>
              </w:rPr>
              <w:t>and also</w:t>
            </w:r>
            <w:proofErr w:type="gramEnd"/>
            <w:r w:rsidRPr="00121737">
              <w:rPr>
                <w:rFonts w:ascii="Arial" w:hAnsi="Arial" w:cs="Arial"/>
                <w:bCs/>
                <w:color w:val="000000"/>
              </w:rPr>
              <w:t xml:space="preserve"> specifies how loss of Load is calculated for </w:t>
            </w:r>
            <w:proofErr w:type="gramStart"/>
            <w:r w:rsidRPr="00121737">
              <w:rPr>
                <w:rFonts w:ascii="Arial" w:hAnsi="Arial" w:cs="Arial"/>
                <w:bCs/>
                <w:color w:val="000000"/>
              </w:rPr>
              <w:t>this criteria</w:t>
            </w:r>
            <w:proofErr w:type="gramEnd"/>
            <w:r w:rsidRPr="00121737">
              <w:rPr>
                <w:rFonts w:ascii="Arial" w:hAnsi="Arial" w:cs="Arial"/>
                <w:bCs/>
                <w:color w:val="000000"/>
              </w:rPr>
              <w:t>.</w:t>
            </w:r>
          </w:p>
        </w:tc>
      </w:tr>
    </w:tbl>
    <w:p w14:paraId="2644A675"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69231CA" w14:textId="77777777">
        <w:trPr>
          <w:trHeight w:val="350"/>
        </w:trPr>
        <w:tc>
          <w:tcPr>
            <w:tcW w:w="10440" w:type="dxa"/>
            <w:tcBorders>
              <w:bottom w:val="single" w:sz="4" w:space="0" w:color="auto"/>
            </w:tcBorders>
            <w:shd w:val="clear" w:color="auto" w:fill="FFFFFF"/>
            <w:vAlign w:val="center"/>
          </w:tcPr>
          <w:p w14:paraId="32B28B2E" w14:textId="77777777" w:rsidR="00152993" w:rsidRDefault="00152993">
            <w:pPr>
              <w:pStyle w:val="Header"/>
              <w:jc w:val="center"/>
            </w:pPr>
            <w:r>
              <w:t xml:space="preserve">Revised Proposed </w:t>
            </w:r>
            <w:r w:rsidR="00C158EE">
              <w:t xml:space="preserve">Guide </w:t>
            </w:r>
            <w:r>
              <w:t>Language</w:t>
            </w:r>
          </w:p>
        </w:tc>
      </w:tr>
    </w:tbl>
    <w:p w14:paraId="3DC13272" w14:textId="77777777" w:rsidR="009C19EA" w:rsidRPr="009C19EA" w:rsidRDefault="009C19EA" w:rsidP="009C19EA">
      <w:pPr>
        <w:keepNext/>
        <w:widowControl w:val="0"/>
        <w:tabs>
          <w:tab w:val="left" w:pos="1260"/>
        </w:tabs>
        <w:spacing w:before="240" w:after="240"/>
        <w:ind w:left="1260" w:hanging="1260"/>
        <w:outlineLvl w:val="3"/>
        <w:rPr>
          <w:b/>
          <w:bCs/>
          <w:snapToGrid w:val="0"/>
          <w:szCs w:val="20"/>
        </w:rPr>
      </w:pPr>
      <w:bookmarkStart w:id="10" w:name="_Toc104880307"/>
      <w:r w:rsidRPr="009C19EA">
        <w:rPr>
          <w:b/>
          <w:bCs/>
          <w:snapToGrid w:val="0"/>
          <w:szCs w:val="20"/>
        </w:rPr>
        <w:t>4.1.1.2</w:t>
      </w:r>
      <w:r w:rsidRPr="009C19EA">
        <w:rPr>
          <w:b/>
          <w:bCs/>
          <w:snapToGrid w:val="0"/>
          <w:szCs w:val="20"/>
        </w:rPr>
        <w:tab/>
        <w:t>Reliability Performance Criteria</w:t>
      </w:r>
      <w:bookmarkEnd w:id="10"/>
    </w:p>
    <w:p w14:paraId="37B90194" w14:textId="77777777" w:rsidR="009C19EA" w:rsidRPr="009C19EA" w:rsidRDefault="009C19EA" w:rsidP="009C19EA">
      <w:pPr>
        <w:spacing w:after="240"/>
        <w:ind w:left="720" w:hanging="720"/>
        <w:rPr>
          <w:iCs/>
          <w:szCs w:val="20"/>
          <w:lang w:val="x-none" w:eastAsia="x-none"/>
        </w:rPr>
      </w:pPr>
      <w:r w:rsidRPr="009C19EA">
        <w:rPr>
          <w:iCs/>
          <w:szCs w:val="20"/>
          <w:lang w:val="x-none" w:eastAsia="x-none"/>
        </w:rPr>
        <w:t>(1)</w:t>
      </w:r>
      <w:r w:rsidRPr="009C19EA">
        <w:rPr>
          <w:iCs/>
          <w:szCs w:val="20"/>
          <w:lang w:val="x-none" w:eastAsia="x-none"/>
        </w:rPr>
        <w:tab/>
        <w:t xml:space="preserve">The following </w:t>
      </w:r>
      <w:r w:rsidRPr="009C19EA">
        <w:rPr>
          <w:iCs/>
          <w:szCs w:val="20"/>
          <w:lang w:eastAsia="x-none"/>
        </w:rPr>
        <w:t xml:space="preserve">reliability </w:t>
      </w:r>
      <w:r w:rsidRPr="009C19EA">
        <w:rPr>
          <w:iCs/>
          <w:szCs w:val="20"/>
          <w:lang w:val="x-none" w:eastAsia="x-none"/>
        </w:rPr>
        <w:t>performance criteria (summarized in Table 1</w:t>
      </w:r>
      <w:r w:rsidRPr="009C19EA">
        <w:rPr>
          <w:iCs/>
          <w:szCs w:val="20"/>
          <w:lang w:eastAsia="x-none"/>
        </w:rPr>
        <w:t>:</w:t>
      </w:r>
      <w:r w:rsidRPr="009C19EA">
        <w:rPr>
          <w:iCs/>
          <w:szCs w:val="20"/>
          <w:lang w:val="x-none" w:eastAsia="x-none"/>
        </w:rPr>
        <w:t xml:space="preserve"> ERCOT-specific Reliability Performance Criteria, below) shall be applicable to planning analyses in the ERCOT Region: </w:t>
      </w:r>
    </w:p>
    <w:p w14:paraId="4F7E4D27" w14:textId="77777777" w:rsidR="009C19EA" w:rsidRPr="009C19EA" w:rsidRDefault="009C19EA" w:rsidP="009C19EA">
      <w:pPr>
        <w:spacing w:after="240"/>
        <w:ind w:left="1440" w:hanging="720"/>
        <w:rPr>
          <w:szCs w:val="20"/>
          <w:lang w:val="x-none" w:eastAsia="x-none"/>
        </w:rPr>
      </w:pPr>
      <w:r w:rsidRPr="009C19EA">
        <w:rPr>
          <w:szCs w:val="20"/>
          <w:lang w:val="x-none" w:eastAsia="x-none"/>
        </w:rPr>
        <w:t>(a)</w:t>
      </w:r>
      <w:r w:rsidRPr="009C19EA">
        <w:rPr>
          <w:szCs w:val="20"/>
          <w:lang w:val="x-none" w:eastAsia="x-none"/>
        </w:rPr>
        <w:tab/>
        <w:t>With all Facilities in their normal state, following a common tower outage</w:t>
      </w:r>
      <w:r w:rsidRPr="009C19EA">
        <w:rPr>
          <w:szCs w:val="20"/>
          <w:lang w:eastAsia="x-none"/>
        </w:rPr>
        <w:t xml:space="preserve"> with or without a single line-to-ground fault</w:t>
      </w:r>
      <w:r w:rsidRPr="009C19EA">
        <w:rPr>
          <w:szCs w:val="20"/>
          <w:lang w:val="x-none" w:eastAsia="x-none"/>
        </w:rPr>
        <w:t>, all Facilities shall be within their applicable Ratings, the ERCOT System shall remain stable with no cascading or uncontrolled Islanding, and there shall be no non-consequential Load loss</w:t>
      </w:r>
      <w:r w:rsidRPr="009C19EA">
        <w:rPr>
          <w:szCs w:val="20"/>
          <w:lang w:eastAsia="x-none"/>
        </w:rPr>
        <w:t>;</w:t>
      </w:r>
    </w:p>
    <w:p w14:paraId="3B62A876" w14:textId="77777777" w:rsidR="009C19EA" w:rsidRPr="009C19EA" w:rsidRDefault="009C19EA" w:rsidP="009C19EA">
      <w:pPr>
        <w:spacing w:after="240"/>
        <w:ind w:left="1440" w:hanging="720"/>
        <w:rPr>
          <w:szCs w:val="20"/>
          <w:lang w:eastAsia="x-none"/>
        </w:rPr>
      </w:pPr>
      <w:r w:rsidRPr="009C19EA">
        <w:rPr>
          <w:szCs w:val="20"/>
          <w:lang w:eastAsia="x-none"/>
        </w:rPr>
        <w:t>(b)</w:t>
      </w:r>
      <w:r w:rsidRPr="009C19EA">
        <w:rPr>
          <w:szCs w:val="20"/>
          <w:lang w:eastAsia="x-none"/>
        </w:rPr>
        <w:tab/>
      </w:r>
      <w:r w:rsidRPr="009C19EA">
        <w:rPr>
          <w:szCs w:val="20"/>
          <w:lang w:val="x-none" w:eastAsia="x-none"/>
        </w:rPr>
        <w:t xml:space="preserve">With all Facilities in their normal state, following an outage of a </w:t>
      </w:r>
      <w:r w:rsidRPr="009C19EA">
        <w:rPr>
          <w:szCs w:val="20"/>
          <w:lang w:eastAsia="x-none"/>
        </w:rPr>
        <w:t>D</w:t>
      </w:r>
      <w:r w:rsidRPr="009C19EA">
        <w:rPr>
          <w:szCs w:val="20"/>
          <w:lang w:val="x-none" w:eastAsia="x-none"/>
        </w:rPr>
        <w:t>C Tie Resource or DC Tie Load with or without a single line-to-ground fault, all Facilities shall be within their applicable Ratings, the ERCOT System shall remain stable with no cascading or uncontrolled Islanding, and there shall be no non-consequential Load loss</w:t>
      </w:r>
      <w:r w:rsidRPr="009C19EA">
        <w:rPr>
          <w:szCs w:val="20"/>
          <w:lang w:eastAsia="x-none"/>
        </w:rPr>
        <w:t>;</w:t>
      </w:r>
    </w:p>
    <w:p w14:paraId="52E581CB" w14:textId="77777777" w:rsidR="009C19EA" w:rsidRPr="009C19EA" w:rsidRDefault="009C19EA" w:rsidP="009C19EA">
      <w:pPr>
        <w:spacing w:after="240"/>
        <w:ind w:left="1440" w:hanging="720"/>
        <w:rPr>
          <w:szCs w:val="20"/>
          <w:lang w:eastAsia="x-none"/>
        </w:rPr>
      </w:pPr>
      <w:r w:rsidRPr="009C19EA">
        <w:rPr>
          <w:szCs w:val="20"/>
          <w:lang w:val="x-none" w:eastAsia="x-none"/>
        </w:rPr>
        <w:t>(</w:t>
      </w:r>
      <w:r w:rsidRPr="009C19EA">
        <w:rPr>
          <w:szCs w:val="20"/>
          <w:lang w:eastAsia="x-none"/>
        </w:rPr>
        <w:t>c</w:t>
      </w:r>
      <w:r w:rsidRPr="009C19EA">
        <w:rPr>
          <w:szCs w:val="20"/>
          <w:lang w:val="x-none" w:eastAsia="x-none"/>
        </w:rPr>
        <w:t>)</w:t>
      </w:r>
      <w:r w:rsidRPr="009C19EA">
        <w:rPr>
          <w:szCs w:val="20"/>
          <w:lang w:val="x-none" w:eastAsia="x-none"/>
        </w:rPr>
        <w:tab/>
        <w:t>With any single generating unit unavailable, followed by Manual System Adjustments, followed by a common tower outage</w:t>
      </w:r>
      <w:r w:rsidRPr="009C19EA">
        <w:rPr>
          <w:szCs w:val="20"/>
          <w:lang w:eastAsia="x-none"/>
        </w:rPr>
        <w:t xml:space="preserve"> or outage of a DC Tie Resource or DC Tie Load with or without a single line-to-ground fault</w:t>
      </w:r>
      <w:r w:rsidRPr="009C19EA">
        <w:rPr>
          <w:szCs w:val="20"/>
          <w:lang w:val="x-none" w:eastAsia="x-none"/>
        </w:rPr>
        <w:t>, all Facilities shall be within their applicable Ratings, the ERCOT System shall remain stable with no cascading or uncontrolled Islanding, and there shall be no non-consequential Load loss</w:t>
      </w:r>
      <w:r w:rsidRPr="009C19EA">
        <w:rPr>
          <w:szCs w:val="20"/>
          <w:lang w:eastAsia="x-none"/>
        </w:rPr>
        <w:t>;</w:t>
      </w:r>
    </w:p>
    <w:p w14:paraId="49B13B29" w14:textId="5ED10C48" w:rsidR="009C19EA" w:rsidRPr="009C19EA" w:rsidRDefault="009C19EA" w:rsidP="009C19EA">
      <w:pPr>
        <w:spacing w:after="240"/>
        <w:ind w:left="1440" w:hanging="720"/>
        <w:rPr>
          <w:szCs w:val="20"/>
          <w:lang w:eastAsia="x-none"/>
        </w:rPr>
      </w:pPr>
      <w:r w:rsidRPr="009C19EA">
        <w:rPr>
          <w:szCs w:val="20"/>
          <w:lang w:eastAsia="x-none"/>
        </w:rPr>
        <w:t>(d)</w:t>
      </w:r>
      <w:r w:rsidRPr="009C19EA">
        <w:rPr>
          <w:szCs w:val="20"/>
          <w:lang w:eastAsia="x-none"/>
        </w:rPr>
        <w:tab/>
      </w:r>
      <w:r w:rsidRPr="009C19EA">
        <w:rPr>
          <w:szCs w:val="20"/>
          <w:lang w:val="x-none" w:eastAsia="x-none"/>
        </w:rPr>
        <w:t>With any single transformer</w:t>
      </w:r>
      <w:r w:rsidRPr="009C19EA">
        <w:rPr>
          <w:szCs w:val="20"/>
          <w:lang w:eastAsia="x-none"/>
        </w:rPr>
        <w:t xml:space="preserve">, with the high voltage winding operated at 300 kV or above and low voltage winding operated at 100 kV or above </w:t>
      </w:r>
      <w:r w:rsidRPr="009C19EA">
        <w:rPr>
          <w:szCs w:val="20"/>
          <w:lang w:val="x-none" w:eastAsia="x-none"/>
        </w:rPr>
        <w:t>unavailable, followed by Manual System Adjustments, followed by a common tower outage, or the contingency loss of a single generating unit, transmission circuit, transformer, shunt device, FACTS device</w:t>
      </w:r>
      <w:r w:rsidRPr="009C19EA">
        <w:rPr>
          <w:szCs w:val="20"/>
          <w:lang w:eastAsia="x-none"/>
        </w:rPr>
        <w:t xml:space="preserve">, or DC Tie Resource or DC Tie Load </w:t>
      </w:r>
      <w:r w:rsidRPr="009C19EA">
        <w:rPr>
          <w:szCs w:val="20"/>
          <w:lang w:eastAsia="x-none"/>
        </w:rPr>
        <w:lastRenderedPageBreak/>
        <w:t>with or without a single line-to-ground fault</w:t>
      </w:r>
      <w:r w:rsidRPr="009C19EA">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C19EA">
        <w:rPr>
          <w:szCs w:val="20"/>
          <w:lang w:eastAsia="x-none"/>
        </w:rPr>
        <w:t>;</w:t>
      </w:r>
      <w:del w:id="11" w:author="ERCOT" w:date="2024-11-11T16:20:00Z">
        <w:r w:rsidRPr="009C19EA" w:rsidDel="00161E3D">
          <w:rPr>
            <w:szCs w:val="20"/>
            <w:lang w:eastAsia="x-none"/>
          </w:rPr>
          <w:delText xml:space="preserve"> and</w:delText>
        </w:r>
      </w:del>
      <w:ins w:id="12" w:author="LCRA 022125" w:date="2025-02-21T12:06:00Z">
        <w:r>
          <w:rPr>
            <w:szCs w:val="20"/>
            <w:lang w:eastAsia="x-none"/>
          </w:rPr>
          <w:t xml:space="preserve"> and</w:t>
        </w:r>
      </w:ins>
    </w:p>
    <w:p w14:paraId="2F377BBF" w14:textId="0C375565" w:rsidR="009C19EA" w:rsidRPr="009C19EA" w:rsidRDefault="009C19EA" w:rsidP="009C19EA">
      <w:pPr>
        <w:spacing w:after="240"/>
        <w:ind w:left="1440" w:hanging="720"/>
        <w:rPr>
          <w:szCs w:val="20"/>
          <w:lang w:val="x-none" w:eastAsia="x-none"/>
        </w:rPr>
      </w:pPr>
      <w:r w:rsidRPr="009C19EA">
        <w:rPr>
          <w:szCs w:val="20"/>
          <w:lang w:eastAsia="x-none"/>
        </w:rPr>
        <w:t>(e)</w:t>
      </w:r>
      <w:r w:rsidRPr="009C19EA">
        <w:rPr>
          <w:szCs w:val="20"/>
          <w:lang w:eastAsia="x-none"/>
        </w:rPr>
        <w:tab/>
      </w:r>
      <w:r w:rsidRPr="009C19EA">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13" w:author="ERCOT" w:date="2024-11-11T16:20:00Z">
        <w:del w:id="14" w:author="LCRA 022125" w:date="2025-02-21T12:06:00Z">
          <w:r w:rsidRPr="009C19EA" w:rsidDel="009C19EA">
            <w:rPr>
              <w:szCs w:val="20"/>
              <w:lang w:val="x-none" w:eastAsia="x-none"/>
            </w:rPr>
            <w:delText>; and</w:delText>
          </w:r>
        </w:del>
      </w:ins>
      <w:del w:id="15" w:author="ERCOT" w:date="2024-11-11T16:20:00Z">
        <w:r w:rsidRPr="009C19EA" w:rsidDel="00161E3D">
          <w:rPr>
            <w:szCs w:val="20"/>
            <w:lang w:val="x-none" w:eastAsia="x-none"/>
          </w:rPr>
          <w:delText>.</w:delText>
        </w:r>
      </w:del>
      <w:ins w:id="16" w:author="LCRA 022125" w:date="2025-02-21T12:06:00Z">
        <w:r>
          <w:rPr>
            <w:szCs w:val="20"/>
            <w:lang w:val="x-none" w:eastAsia="x-none"/>
          </w:rPr>
          <w:t>.</w:t>
        </w:r>
      </w:ins>
    </w:p>
    <w:p w14:paraId="7E931EC8" w14:textId="4603C088" w:rsidR="009C19EA" w:rsidRPr="009C19EA" w:rsidRDefault="009C19EA" w:rsidP="009C19EA">
      <w:pPr>
        <w:spacing w:after="240"/>
        <w:ind w:left="1440" w:hanging="720"/>
        <w:rPr>
          <w:szCs w:val="20"/>
        </w:rPr>
      </w:pPr>
      <w:ins w:id="17" w:author="ERCOT" w:date="2024-07-26T10:36:00Z">
        <w:del w:id="18" w:author="LCRA 022125" w:date="2025-02-21T12:06:00Z">
          <w:r w:rsidRPr="009C19EA" w:rsidDel="009C19EA">
            <w:rPr>
              <w:szCs w:val="20"/>
            </w:rPr>
            <w:delText>(f)</w:delText>
          </w:r>
          <w:r w:rsidRPr="009C19EA" w:rsidDel="009C19EA">
            <w:rPr>
              <w:szCs w:val="20"/>
            </w:rPr>
            <w:tab/>
            <w:delText xml:space="preserve">For any contingency event described in this Section 4.1.1.2 and for all </w:delText>
          </w:r>
        </w:del>
      </w:ins>
      <w:ins w:id="19" w:author="ERCOT" w:date="2024-07-26T10:39:00Z">
        <w:del w:id="20" w:author="LCRA 022125" w:date="2025-02-21T12:06:00Z">
          <w:r w:rsidRPr="009C19EA" w:rsidDel="009C19EA">
            <w:rPr>
              <w:szCs w:val="20"/>
            </w:rPr>
            <w:delText xml:space="preserve">category </w:delText>
          </w:r>
        </w:del>
      </w:ins>
      <w:ins w:id="21" w:author="ERCOT" w:date="2024-07-26T10:36:00Z">
        <w:del w:id="22" w:author="LCRA 022125" w:date="2025-02-21T12:06:00Z">
          <w:r w:rsidRPr="009C19EA" w:rsidDel="009C19EA">
            <w:rPr>
              <w:szCs w:val="20"/>
            </w:rPr>
            <w:delText xml:space="preserve">P1, P2, P3, P4, P5, P6, or P7 events described in the NERC </w:delText>
          </w:r>
        </w:del>
      </w:ins>
      <w:ins w:id="23" w:author="ERCOT" w:date="2024-07-26T10:40:00Z">
        <w:del w:id="24" w:author="LCRA 022125" w:date="2025-02-21T12:06:00Z">
          <w:r w:rsidRPr="009C19EA" w:rsidDel="009C19EA">
            <w:rPr>
              <w:szCs w:val="20"/>
            </w:rPr>
            <w:delText>Reliability Standard addressing T</w:delText>
          </w:r>
        </w:del>
      </w:ins>
      <w:ins w:id="25" w:author="ERCOT" w:date="2024-07-26T10:36:00Z">
        <w:del w:id="26" w:author="LCRA 022125" w:date="2025-02-21T12:06:00Z">
          <w:r w:rsidRPr="009C19EA" w:rsidDel="009C19EA">
            <w:rPr>
              <w:szCs w:val="20"/>
            </w:rPr>
            <w:delText xml:space="preserve">ransmission </w:delText>
          </w:r>
        </w:del>
      </w:ins>
      <w:ins w:id="27" w:author="ERCOT" w:date="2024-07-26T10:40:00Z">
        <w:del w:id="28" w:author="LCRA 022125" w:date="2025-02-21T12:06:00Z">
          <w:r w:rsidRPr="009C19EA" w:rsidDel="009C19EA">
            <w:rPr>
              <w:szCs w:val="20"/>
            </w:rPr>
            <w:delText>P</w:delText>
          </w:r>
        </w:del>
      </w:ins>
      <w:ins w:id="29" w:author="ERCOT" w:date="2024-07-26T10:36:00Z">
        <w:del w:id="30" w:author="LCRA 022125" w:date="2025-02-21T12:06:00Z">
          <w:r w:rsidRPr="009C19EA" w:rsidDel="009C19EA">
            <w:rPr>
              <w:szCs w:val="20"/>
            </w:rPr>
            <w:delText xml:space="preserve">lanning </w:delText>
          </w:r>
        </w:del>
      </w:ins>
      <w:ins w:id="31" w:author="ERCOT" w:date="2024-07-26T10:40:00Z">
        <w:del w:id="32" w:author="LCRA 022125" w:date="2025-02-21T12:06:00Z">
          <w:r w:rsidRPr="009C19EA" w:rsidDel="009C19EA">
            <w:rPr>
              <w:szCs w:val="20"/>
            </w:rPr>
            <w:delText>Performance Requirements</w:delText>
          </w:r>
        </w:del>
      </w:ins>
      <w:ins w:id="33" w:author="ERCOT" w:date="2024-07-26T10:36:00Z">
        <w:del w:id="34" w:author="LCRA 022125" w:date="2025-02-21T12:06:00Z">
          <w:r w:rsidRPr="009C19EA" w:rsidDel="009C19EA">
            <w:rPr>
              <w:szCs w:val="20"/>
            </w:rPr>
            <w:delText>, the total Load loss shall be less than 1,000 MW.  Calculation of total Load loss shall include both consequential Load loss and all Load reducing consumption or disconnecting from the ERCOT System as a consequence of the resulting voltage excursion.</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9C19EA" w:rsidRPr="009C19EA" w14:paraId="7A804660" w14:textId="77777777" w:rsidTr="00330AAF">
        <w:trPr>
          <w:cantSplit/>
          <w:trHeight w:val="1070"/>
          <w:tblHeader/>
        </w:trPr>
        <w:tc>
          <w:tcPr>
            <w:tcW w:w="2700" w:type="dxa"/>
            <w:gridSpan w:val="2"/>
            <w:shd w:val="clear" w:color="auto" w:fill="BFBFBF"/>
            <w:vAlign w:val="center"/>
          </w:tcPr>
          <w:p w14:paraId="6D10DB09" w14:textId="77777777" w:rsidR="009C19EA" w:rsidRPr="009C19EA" w:rsidRDefault="009C19EA" w:rsidP="009C19EA">
            <w:pPr>
              <w:spacing w:after="120"/>
              <w:jc w:val="center"/>
              <w:rPr>
                <w:b/>
                <w:iCs/>
              </w:rPr>
            </w:pPr>
            <w:r w:rsidRPr="009C19EA">
              <w:rPr>
                <w:b/>
                <w:iCs/>
              </w:rPr>
              <w:t>Initial Condition</w:t>
            </w:r>
          </w:p>
        </w:tc>
        <w:tc>
          <w:tcPr>
            <w:tcW w:w="2970" w:type="dxa"/>
            <w:shd w:val="clear" w:color="auto" w:fill="BFBFBF"/>
            <w:vAlign w:val="center"/>
          </w:tcPr>
          <w:p w14:paraId="3AAFD631" w14:textId="77777777" w:rsidR="009C19EA" w:rsidRPr="009C19EA" w:rsidRDefault="009C19EA" w:rsidP="009C19EA">
            <w:pPr>
              <w:jc w:val="center"/>
              <w:rPr>
                <w:b/>
                <w:iCs/>
              </w:rPr>
            </w:pPr>
            <w:r w:rsidRPr="009C19EA">
              <w:rPr>
                <w:b/>
                <w:iCs/>
              </w:rPr>
              <w:t>Event</w:t>
            </w:r>
          </w:p>
        </w:tc>
        <w:tc>
          <w:tcPr>
            <w:tcW w:w="2250" w:type="dxa"/>
            <w:shd w:val="clear" w:color="auto" w:fill="BFBFBF"/>
          </w:tcPr>
          <w:p w14:paraId="06B8DB43" w14:textId="77777777" w:rsidR="009C19EA" w:rsidRPr="009C19EA" w:rsidRDefault="009C19EA" w:rsidP="009C19EA">
            <w:pPr>
              <w:jc w:val="center"/>
              <w:rPr>
                <w:b/>
                <w:iCs/>
              </w:rPr>
            </w:pPr>
            <w:r w:rsidRPr="009C19EA">
              <w:rPr>
                <w:b/>
                <w:iCs/>
              </w:rPr>
              <w:t>Facilities within Applicable Ratings and System Stable with No Cascading or Uncontrolled Outages</w:t>
            </w:r>
          </w:p>
        </w:tc>
        <w:tc>
          <w:tcPr>
            <w:tcW w:w="1710" w:type="dxa"/>
            <w:shd w:val="clear" w:color="auto" w:fill="BFBFBF"/>
            <w:vAlign w:val="center"/>
          </w:tcPr>
          <w:p w14:paraId="7CC05B6C" w14:textId="77777777" w:rsidR="009C19EA" w:rsidRPr="009C19EA" w:rsidRDefault="009C19EA" w:rsidP="009C19EA">
            <w:pPr>
              <w:jc w:val="center"/>
              <w:rPr>
                <w:b/>
                <w:iCs/>
              </w:rPr>
            </w:pPr>
            <w:r w:rsidRPr="009C19EA">
              <w:rPr>
                <w:b/>
                <w:iCs/>
              </w:rPr>
              <w:t>Non-consequential Load Loss Allowed</w:t>
            </w:r>
          </w:p>
        </w:tc>
      </w:tr>
      <w:tr w:rsidR="009C19EA" w:rsidRPr="009C19EA" w14:paraId="4AE5ABC7" w14:textId="77777777" w:rsidTr="00330AAF">
        <w:trPr>
          <w:cantSplit/>
          <w:trHeight w:val="476"/>
        </w:trPr>
        <w:tc>
          <w:tcPr>
            <w:tcW w:w="330" w:type="dxa"/>
          </w:tcPr>
          <w:p w14:paraId="2618D2BA" w14:textId="77777777" w:rsidR="009C19EA" w:rsidRPr="009C19EA" w:rsidRDefault="009C19EA" w:rsidP="009C19EA">
            <w:pPr>
              <w:spacing w:after="60"/>
              <w:rPr>
                <w:iCs/>
              </w:rPr>
            </w:pPr>
            <w:r w:rsidRPr="009C19EA">
              <w:rPr>
                <w:iCs/>
              </w:rPr>
              <w:t>1</w:t>
            </w:r>
          </w:p>
        </w:tc>
        <w:tc>
          <w:tcPr>
            <w:tcW w:w="2370" w:type="dxa"/>
            <w:shd w:val="clear" w:color="auto" w:fill="auto"/>
          </w:tcPr>
          <w:p w14:paraId="2158FB2B" w14:textId="77777777" w:rsidR="009C19EA" w:rsidRPr="009C19EA" w:rsidRDefault="009C19EA" w:rsidP="009C19EA">
            <w:pPr>
              <w:spacing w:after="60"/>
              <w:rPr>
                <w:iCs/>
              </w:rPr>
            </w:pPr>
            <w:r w:rsidRPr="009C19EA">
              <w:rPr>
                <w:iCs/>
              </w:rPr>
              <w:t>Normal System</w:t>
            </w:r>
          </w:p>
        </w:tc>
        <w:tc>
          <w:tcPr>
            <w:tcW w:w="2970" w:type="dxa"/>
            <w:shd w:val="clear" w:color="auto" w:fill="auto"/>
          </w:tcPr>
          <w:p w14:paraId="6DA8730A" w14:textId="77777777" w:rsidR="009C19EA" w:rsidRPr="009C19EA" w:rsidRDefault="009C19EA" w:rsidP="009C19EA">
            <w:pPr>
              <w:spacing w:after="60"/>
              <w:rPr>
                <w:iCs/>
              </w:rPr>
            </w:pPr>
            <w:r w:rsidRPr="009C19EA">
              <w:rPr>
                <w:iCs/>
              </w:rPr>
              <w:t>Common tower outage, DC Tie Resource outage, or DC Tie Load outage</w:t>
            </w:r>
          </w:p>
        </w:tc>
        <w:tc>
          <w:tcPr>
            <w:tcW w:w="2250" w:type="dxa"/>
            <w:shd w:val="clear" w:color="auto" w:fill="auto"/>
          </w:tcPr>
          <w:p w14:paraId="72523F57" w14:textId="77777777" w:rsidR="009C19EA" w:rsidRPr="009C19EA" w:rsidRDefault="009C19EA" w:rsidP="009C19EA">
            <w:pPr>
              <w:spacing w:after="60"/>
              <w:rPr>
                <w:iCs/>
              </w:rPr>
            </w:pPr>
            <w:r w:rsidRPr="009C19EA">
              <w:rPr>
                <w:iCs/>
              </w:rPr>
              <w:t>Yes</w:t>
            </w:r>
          </w:p>
        </w:tc>
        <w:tc>
          <w:tcPr>
            <w:tcW w:w="1710" w:type="dxa"/>
            <w:shd w:val="clear" w:color="auto" w:fill="auto"/>
          </w:tcPr>
          <w:p w14:paraId="5854DE6C" w14:textId="77777777" w:rsidR="009C19EA" w:rsidRPr="009C19EA" w:rsidRDefault="009C19EA" w:rsidP="009C19EA">
            <w:pPr>
              <w:spacing w:after="60"/>
              <w:rPr>
                <w:iCs/>
              </w:rPr>
            </w:pPr>
            <w:r w:rsidRPr="009C19EA">
              <w:rPr>
                <w:iCs/>
              </w:rPr>
              <w:t>No</w:t>
            </w:r>
          </w:p>
        </w:tc>
      </w:tr>
      <w:tr w:rsidR="009C19EA" w:rsidRPr="009C19EA" w14:paraId="0BCE8A4F" w14:textId="77777777" w:rsidTr="00330AAF">
        <w:trPr>
          <w:cantSplit/>
        </w:trPr>
        <w:tc>
          <w:tcPr>
            <w:tcW w:w="330" w:type="dxa"/>
          </w:tcPr>
          <w:p w14:paraId="67FBC343" w14:textId="77777777" w:rsidR="009C19EA" w:rsidRPr="009C19EA" w:rsidRDefault="009C19EA" w:rsidP="009C19EA">
            <w:pPr>
              <w:spacing w:after="60"/>
              <w:rPr>
                <w:iCs/>
              </w:rPr>
            </w:pPr>
            <w:r w:rsidRPr="009C19EA">
              <w:rPr>
                <w:iCs/>
              </w:rPr>
              <w:t>2</w:t>
            </w:r>
          </w:p>
        </w:tc>
        <w:tc>
          <w:tcPr>
            <w:tcW w:w="2370" w:type="dxa"/>
            <w:shd w:val="clear" w:color="auto" w:fill="auto"/>
          </w:tcPr>
          <w:p w14:paraId="407ED69A" w14:textId="77777777" w:rsidR="009C19EA" w:rsidRPr="009C19EA" w:rsidRDefault="009C19EA" w:rsidP="009C19EA">
            <w:pPr>
              <w:spacing w:after="60"/>
              <w:rPr>
                <w:iCs/>
              </w:rPr>
            </w:pPr>
            <w:r w:rsidRPr="009C19EA">
              <w:rPr>
                <w:iCs/>
              </w:rPr>
              <w:t>Unavailability of a generating unit, followed by Manual System Adjustments</w:t>
            </w:r>
          </w:p>
        </w:tc>
        <w:tc>
          <w:tcPr>
            <w:tcW w:w="2970" w:type="dxa"/>
            <w:shd w:val="clear" w:color="auto" w:fill="auto"/>
          </w:tcPr>
          <w:p w14:paraId="5CFBB60C" w14:textId="77777777" w:rsidR="009C19EA" w:rsidRPr="009C19EA" w:rsidRDefault="009C19EA" w:rsidP="009C19EA">
            <w:pPr>
              <w:spacing w:after="120"/>
            </w:pPr>
            <w:r w:rsidRPr="009C19EA">
              <w:t>Common tower outage, DC Tie Resource outage, or DC Tie Load outage</w:t>
            </w:r>
          </w:p>
        </w:tc>
        <w:tc>
          <w:tcPr>
            <w:tcW w:w="2250" w:type="dxa"/>
            <w:shd w:val="clear" w:color="auto" w:fill="auto"/>
          </w:tcPr>
          <w:p w14:paraId="3F83DDF9" w14:textId="77777777" w:rsidR="009C19EA" w:rsidRPr="009C19EA" w:rsidRDefault="009C19EA" w:rsidP="009C19EA">
            <w:pPr>
              <w:spacing w:after="60"/>
              <w:rPr>
                <w:iCs/>
              </w:rPr>
            </w:pPr>
            <w:r w:rsidRPr="009C19EA">
              <w:rPr>
                <w:iCs/>
              </w:rPr>
              <w:t>Yes</w:t>
            </w:r>
          </w:p>
        </w:tc>
        <w:tc>
          <w:tcPr>
            <w:tcW w:w="1710" w:type="dxa"/>
            <w:shd w:val="clear" w:color="auto" w:fill="auto"/>
          </w:tcPr>
          <w:p w14:paraId="40E77DB6" w14:textId="77777777" w:rsidR="009C19EA" w:rsidRPr="009C19EA" w:rsidRDefault="009C19EA" w:rsidP="009C19EA">
            <w:pPr>
              <w:spacing w:after="60"/>
              <w:rPr>
                <w:iCs/>
              </w:rPr>
            </w:pPr>
            <w:r w:rsidRPr="009C19EA">
              <w:rPr>
                <w:iCs/>
              </w:rPr>
              <w:t>No</w:t>
            </w:r>
          </w:p>
        </w:tc>
      </w:tr>
      <w:tr w:rsidR="009C19EA" w:rsidRPr="009C19EA" w14:paraId="2BF2C069" w14:textId="77777777" w:rsidTr="00330AAF">
        <w:trPr>
          <w:cantSplit/>
        </w:trPr>
        <w:tc>
          <w:tcPr>
            <w:tcW w:w="330" w:type="dxa"/>
          </w:tcPr>
          <w:p w14:paraId="0D9CAE5A" w14:textId="77777777" w:rsidR="009C19EA" w:rsidRPr="009C19EA" w:rsidRDefault="009C19EA" w:rsidP="009C19EA">
            <w:pPr>
              <w:spacing w:after="60"/>
              <w:rPr>
                <w:iCs/>
              </w:rPr>
            </w:pPr>
            <w:r w:rsidRPr="009C19EA">
              <w:rPr>
                <w:iCs/>
              </w:rPr>
              <w:lastRenderedPageBreak/>
              <w:t>3</w:t>
            </w:r>
          </w:p>
        </w:tc>
        <w:tc>
          <w:tcPr>
            <w:tcW w:w="2370" w:type="dxa"/>
            <w:shd w:val="clear" w:color="auto" w:fill="auto"/>
          </w:tcPr>
          <w:p w14:paraId="4ED96845" w14:textId="77777777" w:rsidR="009C19EA" w:rsidRPr="009C19EA" w:rsidRDefault="009C19EA" w:rsidP="009C19EA">
            <w:pPr>
              <w:spacing w:after="60"/>
              <w:rPr>
                <w:iCs/>
              </w:rPr>
            </w:pPr>
            <w:r w:rsidRPr="009C19EA">
              <w:rPr>
                <w:iCs/>
                <w:lang w:val="x-none" w:eastAsia="x-none"/>
              </w:rPr>
              <w:t xml:space="preserve">Unavailability </w:t>
            </w:r>
            <w:r w:rsidRPr="009C19EA">
              <w:rPr>
                <w:iCs/>
                <w:lang w:eastAsia="x-none"/>
              </w:rPr>
              <w:t xml:space="preserve">of a transformer with the high voltage winding operated at 300 kV or above and low voltage winding operated at 100 kV or above, </w:t>
            </w:r>
            <w:r w:rsidRPr="009C19EA">
              <w:rPr>
                <w:iCs/>
                <w:lang w:val="x-none" w:eastAsia="x-none"/>
              </w:rPr>
              <w:t>followed by Manual System Adjustments</w:t>
            </w:r>
          </w:p>
        </w:tc>
        <w:tc>
          <w:tcPr>
            <w:tcW w:w="2970" w:type="dxa"/>
            <w:shd w:val="clear" w:color="auto" w:fill="auto"/>
          </w:tcPr>
          <w:p w14:paraId="0581F40A" w14:textId="77777777" w:rsidR="009C19EA" w:rsidRPr="009C19EA" w:rsidRDefault="009C19EA" w:rsidP="009C19EA">
            <w:pPr>
              <w:spacing w:after="120"/>
            </w:pPr>
            <w:r w:rsidRPr="009C19EA">
              <w:t>Common tower outage; or</w:t>
            </w:r>
          </w:p>
          <w:p w14:paraId="657BD65B" w14:textId="77777777" w:rsidR="009C19EA" w:rsidRPr="009C19EA" w:rsidRDefault="009C19EA" w:rsidP="009C19EA">
            <w:pPr>
              <w:spacing w:after="120"/>
            </w:pPr>
            <w:r w:rsidRPr="009C19EA">
              <w:t>Contingency loss of one of the following:</w:t>
            </w:r>
          </w:p>
          <w:p w14:paraId="5ADB6023" w14:textId="77777777" w:rsidR="009C19EA" w:rsidRPr="009C19EA" w:rsidRDefault="009C19EA" w:rsidP="009C19EA">
            <w:pPr>
              <w:spacing w:after="120"/>
            </w:pPr>
            <w:r w:rsidRPr="009C19EA">
              <w:t>1.  Generating unit;</w:t>
            </w:r>
          </w:p>
          <w:p w14:paraId="2D03FAF4" w14:textId="77777777" w:rsidR="009C19EA" w:rsidRPr="009C19EA" w:rsidRDefault="009C19EA" w:rsidP="009C19EA">
            <w:pPr>
              <w:spacing w:after="120"/>
            </w:pPr>
            <w:r w:rsidRPr="009C19EA">
              <w:t>2.  Transmission circuit;</w:t>
            </w:r>
          </w:p>
          <w:p w14:paraId="0CBF2D1F" w14:textId="77777777" w:rsidR="009C19EA" w:rsidRPr="009C19EA" w:rsidRDefault="009C19EA" w:rsidP="009C19EA">
            <w:pPr>
              <w:spacing w:after="120"/>
            </w:pPr>
            <w:r w:rsidRPr="009C19EA">
              <w:t>3.  Transformer;</w:t>
            </w:r>
          </w:p>
          <w:p w14:paraId="1D32C6DF" w14:textId="77777777" w:rsidR="009C19EA" w:rsidRPr="009C19EA" w:rsidRDefault="009C19EA" w:rsidP="009C19EA">
            <w:pPr>
              <w:spacing w:after="120"/>
            </w:pPr>
            <w:r w:rsidRPr="009C19EA">
              <w:t xml:space="preserve">4.  Shunt device; </w:t>
            </w:r>
          </w:p>
          <w:p w14:paraId="40040CDD" w14:textId="77777777" w:rsidR="009C19EA" w:rsidRPr="009C19EA" w:rsidRDefault="009C19EA" w:rsidP="009C19EA">
            <w:pPr>
              <w:spacing w:after="120"/>
            </w:pPr>
            <w:r w:rsidRPr="009C19EA">
              <w:t>5.  FACTS device; or</w:t>
            </w:r>
          </w:p>
          <w:p w14:paraId="766E486F" w14:textId="77777777" w:rsidR="009C19EA" w:rsidRPr="009C19EA" w:rsidRDefault="009C19EA" w:rsidP="009C19EA">
            <w:pPr>
              <w:spacing w:after="120"/>
            </w:pPr>
            <w:r w:rsidRPr="009C19EA">
              <w:t>6.  DC Tie Resource or DC Tie Load</w:t>
            </w:r>
          </w:p>
        </w:tc>
        <w:tc>
          <w:tcPr>
            <w:tcW w:w="2250" w:type="dxa"/>
            <w:shd w:val="clear" w:color="auto" w:fill="auto"/>
          </w:tcPr>
          <w:p w14:paraId="7FDDB578" w14:textId="77777777" w:rsidR="009C19EA" w:rsidRPr="009C19EA" w:rsidRDefault="009C19EA" w:rsidP="009C19EA">
            <w:pPr>
              <w:spacing w:after="60"/>
              <w:rPr>
                <w:iCs/>
              </w:rPr>
            </w:pPr>
            <w:r w:rsidRPr="009C19EA">
              <w:rPr>
                <w:iCs/>
                <w:lang w:val="x-none" w:eastAsia="x-none"/>
              </w:rPr>
              <w:t>Yes</w:t>
            </w:r>
          </w:p>
        </w:tc>
        <w:tc>
          <w:tcPr>
            <w:tcW w:w="1710" w:type="dxa"/>
            <w:shd w:val="clear" w:color="auto" w:fill="auto"/>
          </w:tcPr>
          <w:p w14:paraId="7787B334" w14:textId="77777777" w:rsidR="009C19EA" w:rsidRPr="009C19EA" w:rsidRDefault="009C19EA" w:rsidP="009C19EA">
            <w:pPr>
              <w:spacing w:after="60"/>
              <w:rPr>
                <w:iCs/>
              </w:rPr>
            </w:pPr>
            <w:r w:rsidRPr="009C19EA">
              <w:rPr>
                <w:iCs/>
                <w:lang w:val="x-none" w:eastAsia="x-none"/>
              </w:rPr>
              <w:t>No</w:t>
            </w:r>
          </w:p>
        </w:tc>
      </w:tr>
      <w:tr w:rsidR="009C19EA" w:rsidRPr="009C19EA" w14:paraId="45A47D5F" w14:textId="77777777" w:rsidTr="00330AAF">
        <w:trPr>
          <w:cantSplit/>
        </w:trPr>
        <w:tc>
          <w:tcPr>
            <w:tcW w:w="330" w:type="dxa"/>
          </w:tcPr>
          <w:p w14:paraId="1ACC52FD" w14:textId="77777777" w:rsidR="009C19EA" w:rsidRPr="009C19EA" w:rsidRDefault="009C19EA" w:rsidP="009C19EA">
            <w:pPr>
              <w:spacing w:after="60"/>
              <w:rPr>
                <w:iCs/>
              </w:rPr>
            </w:pPr>
            <w:r w:rsidRPr="009C19EA">
              <w:rPr>
                <w:iCs/>
              </w:rPr>
              <w:t>4</w:t>
            </w:r>
          </w:p>
        </w:tc>
        <w:tc>
          <w:tcPr>
            <w:tcW w:w="2370" w:type="dxa"/>
            <w:shd w:val="clear" w:color="auto" w:fill="auto"/>
          </w:tcPr>
          <w:p w14:paraId="2B987B65" w14:textId="77777777" w:rsidR="009C19EA" w:rsidRPr="009C19EA" w:rsidRDefault="009C19EA" w:rsidP="009C19EA">
            <w:pPr>
              <w:spacing w:after="60"/>
              <w:rPr>
                <w:iCs/>
                <w:lang w:eastAsia="x-none"/>
              </w:rPr>
            </w:pPr>
            <w:r w:rsidRPr="009C19EA">
              <w:rPr>
                <w:iCs/>
                <w:lang w:eastAsia="x-none"/>
              </w:rPr>
              <w:t>Unavailability of a DC Tie Resource or DC Tie Load, followed by Manual System Adjustments</w:t>
            </w:r>
          </w:p>
        </w:tc>
        <w:tc>
          <w:tcPr>
            <w:tcW w:w="2970" w:type="dxa"/>
            <w:shd w:val="clear" w:color="auto" w:fill="auto"/>
          </w:tcPr>
          <w:p w14:paraId="13C2901C" w14:textId="77777777" w:rsidR="009C19EA" w:rsidRPr="009C19EA" w:rsidRDefault="009C19EA" w:rsidP="009C19EA">
            <w:pPr>
              <w:spacing w:after="120"/>
              <w:rPr>
                <w:lang w:val="x-none" w:eastAsia="x-none"/>
              </w:rPr>
            </w:pPr>
            <w:r w:rsidRPr="009C19EA">
              <w:rPr>
                <w:lang w:val="x-none" w:eastAsia="x-none"/>
              </w:rPr>
              <w:t>Common tower outage; or</w:t>
            </w:r>
          </w:p>
          <w:p w14:paraId="2A1F416A" w14:textId="77777777" w:rsidR="009C19EA" w:rsidRPr="009C19EA" w:rsidRDefault="009C19EA" w:rsidP="009C19EA">
            <w:pPr>
              <w:spacing w:after="120"/>
              <w:rPr>
                <w:lang w:val="x-none" w:eastAsia="x-none"/>
              </w:rPr>
            </w:pPr>
            <w:r w:rsidRPr="009C19EA">
              <w:rPr>
                <w:lang w:val="x-none" w:eastAsia="x-none"/>
              </w:rPr>
              <w:t>Contingency loss of one of the following:</w:t>
            </w:r>
          </w:p>
          <w:p w14:paraId="0C1D3EAD" w14:textId="77777777" w:rsidR="009C19EA" w:rsidRPr="009C19EA" w:rsidRDefault="009C19EA" w:rsidP="009C19EA">
            <w:pPr>
              <w:spacing w:after="120"/>
              <w:rPr>
                <w:lang w:val="x-none" w:eastAsia="x-none"/>
              </w:rPr>
            </w:pPr>
            <w:r w:rsidRPr="009C19EA">
              <w:rPr>
                <w:lang w:val="x-none" w:eastAsia="x-none"/>
              </w:rPr>
              <w:t>1.  Generating unit;</w:t>
            </w:r>
          </w:p>
          <w:p w14:paraId="58FA2B0B" w14:textId="77777777" w:rsidR="009C19EA" w:rsidRPr="009C19EA" w:rsidRDefault="009C19EA" w:rsidP="009C19EA">
            <w:pPr>
              <w:spacing w:after="120"/>
              <w:rPr>
                <w:lang w:val="x-none" w:eastAsia="x-none"/>
              </w:rPr>
            </w:pPr>
            <w:r w:rsidRPr="009C19EA">
              <w:rPr>
                <w:lang w:val="x-none" w:eastAsia="x-none"/>
              </w:rPr>
              <w:t>2.  Transmission circuit;</w:t>
            </w:r>
          </w:p>
          <w:p w14:paraId="105227AE" w14:textId="77777777" w:rsidR="009C19EA" w:rsidRPr="009C19EA" w:rsidRDefault="009C19EA" w:rsidP="009C19EA">
            <w:pPr>
              <w:spacing w:after="120"/>
              <w:rPr>
                <w:lang w:val="x-none" w:eastAsia="x-none"/>
              </w:rPr>
            </w:pPr>
            <w:r w:rsidRPr="009C19EA">
              <w:rPr>
                <w:lang w:val="x-none" w:eastAsia="x-none"/>
              </w:rPr>
              <w:t>3.  Transformer;</w:t>
            </w:r>
          </w:p>
          <w:p w14:paraId="3AC8FA27" w14:textId="77777777" w:rsidR="009C19EA" w:rsidRPr="009C19EA" w:rsidRDefault="009C19EA" w:rsidP="009C19EA">
            <w:pPr>
              <w:spacing w:after="120"/>
              <w:rPr>
                <w:lang w:val="x-none" w:eastAsia="x-none"/>
              </w:rPr>
            </w:pPr>
            <w:r w:rsidRPr="009C19EA">
              <w:rPr>
                <w:lang w:val="x-none" w:eastAsia="x-none"/>
              </w:rPr>
              <w:t xml:space="preserve">4.  Shunt device; </w:t>
            </w:r>
          </w:p>
          <w:p w14:paraId="4B318FFF" w14:textId="77777777" w:rsidR="009C19EA" w:rsidRPr="009C19EA" w:rsidRDefault="009C19EA" w:rsidP="009C19EA">
            <w:pPr>
              <w:spacing w:after="120"/>
              <w:rPr>
                <w:lang w:val="x-none" w:eastAsia="x-none"/>
              </w:rPr>
            </w:pPr>
            <w:r w:rsidRPr="009C19EA">
              <w:rPr>
                <w:lang w:val="x-none" w:eastAsia="x-none"/>
              </w:rPr>
              <w:t>5.  FACTS device; or</w:t>
            </w:r>
          </w:p>
          <w:p w14:paraId="476DFDB5" w14:textId="77777777" w:rsidR="009C19EA" w:rsidRPr="009C19EA" w:rsidRDefault="009C19EA" w:rsidP="009C19EA">
            <w:pPr>
              <w:spacing w:after="120"/>
            </w:pPr>
            <w:r w:rsidRPr="009C19EA">
              <w:rPr>
                <w:lang w:val="x-none" w:eastAsia="x-none"/>
              </w:rPr>
              <w:t>6.  DC Tie Resource or DC Tie Load</w:t>
            </w:r>
          </w:p>
        </w:tc>
        <w:tc>
          <w:tcPr>
            <w:tcW w:w="2250" w:type="dxa"/>
            <w:shd w:val="clear" w:color="auto" w:fill="auto"/>
          </w:tcPr>
          <w:p w14:paraId="61AADAF3" w14:textId="77777777" w:rsidR="009C19EA" w:rsidRPr="009C19EA" w:rsidRDefault="009C19EA" w:rsidP="009C19EA">
            <w:pPr>
              <w:spacing w:after="60"/>
              <w:rPr>
                <w:iCs/>
                <w:lang w:eastAsia="x-none"/>
              </w:rPr>
            </w:pPr>
            <w:r w:rsidRPr="009C19EA">
              <w:rPr>
                <w:iCs/>
                <w:lang w:eastAsia="x-none"/>
              </w:rPr>
              <w:t>Yes</w:t>
            </w:r>
          </w:p>
        </w:tc>
        <w:tc>
          <w:tcPr>
            <w:tcW w:w="1710" w:type="dxa"/>
            <w:shd w:val="clear" w:color="auto" w:fill="auto"/>
          </w:tcPr>
          <w:p w14:paraId="729E8014" w14:textId="77777777" w:rsidR="009C19EA" w:rsidRPr="009C19EA" w:rsidRDefault="009C19EA" w:rsidP="009C19EA">
            <w:pPr>
              <w:spacing w:after="60"/>
              <w:rPr>
                <w:iCs/>
                <w:lang w:eastAsia="x-none"/>
              </w:rPr>
            </w:pPr>
            <w:r w:rsidRPr="009C19EA">
              <w:rPr>
                <w:iCs/>
                <w:lang w:eastAsia="x-none"/>
              </w:rPr>
              <w:t>No</w:t>
            </w:r>
          </w:p>
        </w:tc>
      </w:tr>
    </w:tbl>
    <w:p w14:paraId="526A73F6" w14:textId="77777777" w:rsidR="009C19EA" w:rsidRPr="009C19EA" w:rsidRDefault="009C19EA" w:rsidP="009C19EA">
      <w:pPr>
        <w:spacing w:before="120" w:after="240"/>
        <w:ind w:left="720" w:hanging="720"/>
        <w:jc w:val="both"/>
        <w:rPr>
          <w:sz w:val="20"/>
          <w:szCs w:val="20"/>
          <w:lang w:val="x-none" w:eastAsia="x-none"/>
        </w:rPr>
      </w:pPr>
      <w:r w:rsidRPr="009C19EA">
        <w:rPr>
          <w:sz w:val="20"/>
          <w:szCs w:val="20"/>
          <w:lang w:val="x-none" w:eastAsia="x-none"/>
        </w:rPr>
        <w:t>Table 1: ERCOT-specific Reliability Performance Criteria</w:t>
      </w:r>
    </w:p>
    <w:p w14:paraId="58EF8506" w14:textId="77777777" w:rsidR="009C19EA" w:rsidRPr="009C19EA" w:rsidRDefault="009C19EA" w:rsidP="009C19EA">
      <w:pPr>
        <w:spacing w:after="240"/>
        <w:ind w:left="720" w:hanging="720"/>
        <w:rPr>
          <w:iCs/>
          <w:szCs w:val="20"/>
          <w:lang w:val="x-none" w:eastAsia="x-none"/>
        </w:rPr>
      </w:pPr>
      <w:r w:rsidRPr="009C19EA">
        <w:rPr>
          <w:iCs/>
          <w:szCs w:val="20"/>
          <w:lang w:val="x-none" w:eastAsia="x-none"/>
        </w:rPr>
        <w:t>(2)</w:t>
      </w:r>
      <w:r w:rsidRPr="009C19EA">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77CF1D27" w14:textId="77777777" w:rsidR="009C19EA" w:rsidRPr="009C19EA" w:rsidRDefault="009C19EA" w:rsidP="009C19EA">
      <w:pPr>
        <w:spacing w:after="240"/>
        <w:ind w:left="1440" w:hanging="720"/>
      </w:pPr>
      <w:r w:rsidRPr="009C19EA">
        <w:t>(a)</w:t>
      </w:r>
      <w:r w:rsidRPr="009C19EA">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19EA" w:rsidRPr="009C19EA" w14:paraId="4BEE398C" w14:textId="77777777" w:rsidTr="00330AAF">
        <w:tc>
          <w:tcPr>
            <w:tcW w:w="9445" w:type="dxa"/>
            <w:tcBorders>
              <w:top w:val="single" w:sz="4" w:space="0" w:color="auto"/>
              <w:left w:val="single" w:sz="4" w:space="0" w:color="auto"/>
              <w:bottom w:val="single" w:sz="4" w:space="0" w:color="auto"/>
              <w:right w:val="single" w:sz="4" w:space="0" w:color="auto"/>
            </w:tcBorders>
            <w:shd w:val="clear" w:color="auto" w:fill="D9D9D9"/>
          </w:tcPr>
          <w:p w14:paraId="5F9E6989" w14:textId="77777777" w:rsidR="009C19EA" w:rsidRPr="009C19EA" w:rsidRDefault="009C19EA" w:rsidP="009C19EA">
            <w:pPr>
              <w:spacing w:before="120" w:after="240"/>
              <w:rPr>
                <w:b/>
                <w:i/>
              </w:rPr>
            </w:pPr>
            <w:r w:rsidRPr="009C19EA">
              <w:rPr>
                <w:b/>
                <w:i/>
              </w:rPr>
              <w:lastRenderedPageBreak/>
              <w:t>[PGRR113:  Replace item (a) above with the following upon system implementation of NPRR1198:]</w:t>
            </w:r>
          </w:p>
          <w:p w14:paraId="5B439D16" w14:textId="77777777" w:rsidR="009C19EA" w:rsidRPr="009C19EA" w:rsidRDefault="009C19EA" w:rsidP="009C19EA">
            <w:pPr>
              <w:spacing w:after="240"/>
              <w:ind w:left="1440" w:hanging="720"/>
              <w:rPr>
                <w:b/>
                <w:i/>
              </w:rPr>
            </w:pPr>
            <w:r w:rsidRPr="009C19EA">
              <w:t>(a)</w:t>
            </w:r>
            <w:r w:rsidRPr="009C19EA">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628CFF8F" w14:textId="61B8D0A9" w:rsidR="00E9329C" w:rsidRDefault="00E9329C" w:rsidP="00E9329C">
      <w:pPr>
        <w:pStyle w:val="H4"/>
        <w:rPr>
          <w:ins w:id="35" w:author="ERCOT 06XX25" w:date="2025-04-21T11:05:00Z" w16du:dateUtc="2025-04-21T16:05:00Z"/>
        </w:rPr>
      </w:pPr>
      <w:ins w:id="36" w:author="LCRA 022125" w:date="2025-02-21T12:51:00Z">
        <w:r w:rsidRPr="00975A8B">
          <w:t>4.1.1.</w:t>
        </w:r>
        <w:r>
          <w:t>9</w:t>
        </w:r>
        <w:r w:rsidRPr="00975A8B">
          <w:tab/>
        </w:r>
        <w:r>
          <w:t>Maximum Load Loss Criteria</w:t>
        </w:r>
      </w:ins>
    </w:p>
    <w:p w14:paraId="220112B7" w14:textId="3B1CC71E" w:rsidR="00134A93" w:rsidRPr="00134A93" w:rsidRDefault="003142CE" w:rsidP="00134A93">
      <w:pPr>
        <w:pStyle w:val="BodyText"/>
        <w:ind w:left="720" w:hanging="720"/>
        <w:rPr>
          <w:ins w:id="37" w:author="ERCOT 06XX25" w:date="2025-05-15T14:18:00Z"/>
        </w:rPr>
      </w:pPr>
      <w:ins w:id="38" w:author="ERCOT 06XX25" w:date="2025-05-15T14:16:00Z" w16du:dateUtc="2025-05-15T19:16:00Z">
        <w:r>
          <w:t>(1)</w:t>
        </w:r>
        <w:r>
          <w:tab/>
        </w:r>
      </w:ins>
      <w:ins w:id="39" w:author="ERCOT 06XX25" w:date="2025-04-21T11:05:00Z" w16du:dateUtc="2025-04-21T16:05:00Z">
        <w:r w:rsidR="00CA256C">
          <w:t xml:space="preserve">The maximum </w:t>
        </w:r>
      </w:ins>
      <w:ins w:id="40" w:author="ERCOT 06XX25" w:date="2025-06-05T09:04:00Z" w16du:dateUtc="2025-06-05T14:04:00Z">
        <w:r w:rsidR="00CB64DD">
          <w:t>L</w:t>
        </w:r>
      </w:ins>
      <w:ins w:id="41" w:author="ERCOT 06XX25" w:date="2025-04-21T11:05:00Z" w16du:dateUtc="2025-04-21T16:05:00Z">
        <w:r w:rsidR="00CA256C">
          <w:t>oad los</w:t>
        </w:r>
      </w:ins>
      <w:ins w:id="42" w:author="ERCOT 06XX25" w:date="2025-04-21T11:06:00Z" w16du:dateUtc="2025-04-21T16:06:00Z">
        <w:r w:rsidR="00CA256C">
          <w:t xml:space="preserve">s criteria in this section </w:t>
        </w:r>
      </w:ins>
      <w:ins w:id="43" w:author="ERCOT 06XX25" w:date="2025-04-21T11:10:00Z" w16du:dateUtc="2025-04-21T16:10:00Z">
        <w:r w:rsidR="00960EEC">
          <w:t xml:space="preserve">only </w:t>
        </w:r>
      </w:ins>
      <w:ins w:id="44" w:author="ERCOT 06XX25" w:date="2025-04-21T11:06:00Z" w16du:dateUtc="2025-04-21T16:06:00Z">
        <w:r w:rsidR="00CA256C">
          <w:t>applies to Large Load Interconnection Studies</w:t>
        </w:r>
      </w:ins>
      <w:ins w:id="45" w:author="ERCOT 06XX25" w:date="2025-05-15T14:18:00Z" w16du:dateUtc="2025-05-15T19:18:00Z">
        <w:r w:rsidR="00134A93">
          <w:t xml:space="preserve"> </w:t>
        </w:r>
      </w:ins>
      <w:ins w:id="46" w:author="ERCOT 06XX25" w:date="2025-05-15T14:18:00Z">
        <w:r w:rsidR="00134A93" w:rsidRPr="00134A93">
          <w:t>(LLIS) that have not met both of the following conditions:</w:t>
        </w:r>
      </w:ins>
    </w:p>
    <w:p w14:paraId="1E37C54F" w14:textId="5EA726EA" w:rsidR="00134A93" w:rsidRPr="00134A93" w:rsidRDefault="00CB64DD" w:rsidP="00CB64DD">
      <w:pPr>
        <w:spacing w:after="240"/>
        <w:ind w:left="1440" w:hanging="720"/>
        <w:rPr>
          <w:ins w:id="47" w:author="ERCOT 06XX25" w:date="2025-05-15T14:18:00Z"/>
        </w:rPr>
      </w:pPr>
      <w:ins w:id="48" w:author="ERCOT 06XX25" w:date="2025-06-05T09:02:00Z" w16du:dateUtc="2025-06-05T14:02:00Z">
        <w:r>
          <w:t>(a)</w:t>
        </w:r>
        <w:r>
          <w:tab/>
        </w:r>
      </w:ins>
      <w:ins w:id="49" w:author="ERCOT 06XX25" w:date="2025-05-15T14:18:00Z">
        <w:r w:rsidR="00134A93" w:rsidRPr="00134A93">
          <w:t xml:space="preserve">The LLIS has been deemed complete pursuant to </w:t>
        </w:r>
        <w:r w:rsidRPr="00134A93">
          <w:t>paragraph (6)</w:t>
        </w:r>
      </w:ins>
      <w:ins w:id="50" w:author="ERCOT 06XX25" w:date="2025-06-05T09:02:00Z" w16du:dateUtc="2025-06-05T14:02:00Z">
        <w:r>
          <w:t xml:space="preserve"> of</w:t>
        </w:r>
      </w:ins>
      <w:ins w:id="51" w:author="ERCOT 06XX25" w:date="2025-05-15T14:18:00Z">
        <w:r w:rsidR="00134A93" w:rsidRPr="00134A93">
          <w:t xml:space="preserve"> Section 9.4</w:t>
        </w:r>
      </w:ins>
      <w:ins w:id="52" w:author="ERCOT 06XX25" w:date="2025-06-05T09:04:00Z" w16du:dateUtc="2025-06-05T14:04:00Z">
        <w:r>
          <w:t>,</w:t>
        </w:r>
        <w:r w:rsidRPr="00CB64DD">
          <w:t xml:space="preserve"> </w:t>
        </w:r>
      </w:ins>
      <w:ins w:id="53" w:author="ERCOT 06XX25" w:date="2025-06-05T09:04:00Z">
        <w:r w:rsidRPr="00CB64DD">
          <w:t>LLIS Report and Follow-up</w:t>
        </w:r>
      </w:ins>
      <w:ins w:id="54" w:author="ERCOT 06XX25" w:date="2025-06-05T09:04:00Z" w16du:dateUtc="2025-06-05T14:04:00Z">
        <w:r>
          <w:t>,</w:t>
        </w:r>
      </w:ins>
      <w:ins w:id="55" w:author="ERCOT 06XX25" w:date="2025-05-15T14:18:00Z">
        <w:r w:rsidR="00134A93" w:rsidRPr="00134A93">
          <w:t xml:space="preserve"> by December 1, 2025; and </w:t>
        </w:r>
      </w:ins>
    </w:p>
    <w:p w14:paraId="5C991E78" w14:textId="66F033D1" w:rsidR="00134A93" w:rsidRPr="00134A93" w:rsidRDefault="00CB64DD" w:rsidP="00CB64DD">
      <w:pPr>
        <w:spacing w:after="240"/>
        <w:ind w:left="1440" w:hanging="720"/>
        <w:rPr>
          <w:ins w:id="56" w:author="ERCOT 06XX25" w:date="2025-05-15T14:18:00Z"/>
        </w:rPr>
      </w:pPr>
      <w:ins w:id="57" w:author="ERCOT 06XX25" w:date="2025-06-05T09:02:00Z" w16du:dateUtc="2025-06-05T14:02:00Z">
        <w:r>
          <w:t>(b)</w:t>
        </w:r>
        <w:r>
          <w:tab/>
        </w:r>
      </w:ins>
      <w:ins w:id="58" w:author="ERCOT 06XX25" w:date="2025-05-15T14:18:00Z">
        <w:r w:rsidR="00134A93" w:rsidRPr="00134A93">
          <w:t>ERCOT has received confirmation from the interconnecting TSP that by December 1, 2025:</w:t>
        </w:r>
      </w:ins>
    </w:p>
    <w:p w14:paraId="46D22252" w14:textId="07C4833D" w:rsidR="00134A93" w:rsidRDefault="00CB64DD" w:rsidP="00CB64DD">
      <w:pPr>
        <w:spacing w:after="240"/>
        <w:ind w:left="2160" w:hanging="720"/>
        <w:rPr>
          <w:ins w:id="59" w:author="ERCOT 06XX25" w:date="2025-05-15T14:19:00Z" w16du:dateUtc="2025-05-15T19:19:00Z"/>
        </w:rPr>
      </w:pPr>
      <w:ins w:id="60" w:author="ERCOT 06XX25" w:date="2025-06-05T09:03:00Z" w16du:dateUtc="2025-06-05T14:03:00Z">
        <w:r>
          <w:t>(i)</w:t>
        </w:r>
        <w:r>
          <w:tab/>
        </w:r>
      </w:ins>
      <w:ins w:id="61" w:author="ERCOT 06XX25" w:date="2025-05-15T14:18:00Z">
        <w:r w:rsidR="00134A93" w:rsidRPr="00134A93">
          <w:t>The Interconnecting Large Load Entity for the Load that is the subject of the LLIS has executed all required interconnection agreements or equivalent service extension agreements; or</w:t>
        </w:r>
      </w:ins>
    </w:p>
    <w:p w14:paraId="3D6A9A76" w14:textId="6DAA8CCB" w:rsidR="00CA256C" w:rsidRPr="00CA256C" w:rsidRDefault="00CB64DD" w:rsidP="00CB64DD">
      <w:pPr>
        <w:spacing w:after="240"/>
        <w:ind w:left="2160" w:hanging="720"/>
        <w:rPr>
          <w:ins w:id="62" w:author="LCRA 022125" w:date="2025-02-21T12:51:00Z"/>
        </w:rPr>
      </w:pPr>
      <w:ins w:id="63" w:author="ERCOT 06XX25" w:date="2025-06-05T09:03:00Z" w16du:dateUtc="2025-06-05T14:03:00Z">
        <w:r>
          <w:t>(ii)</w:t>
        </w:r>
        <w:r>
          <w:tab/>
        </w:r>
      </w:ins>
      <w:ins w:id="64" w:author="ERCOT 06XX25" w:date="2025-05-15T14:18:00Z">
        <w:r w:rsidR="00134A93" w:rsidRPr="00134A93">
          <w:t>The Municipally Owned Utility (MOU) or Electric Cooperative (EC) of the Load that is the subject of the LLIS has sent a letter from a duly authorized person confirming its intent to construct and operate applicable Large Load and interconnect such Large Load to its transmission system</w:t>
        </w:r>
      </w:ins>
      <w:ins w:id="65" w:author="ERCOT 06XX25" w:date="2025-04-21T11:10:00Z" w16du:dateUtc="2025-04-21T16:10:00Z">
        <w:r w:rsidR="00960EEC">
          <w:t>.</w:t>
        </w:r>
      </w:ins>
    </w:p>
    <w:p w14:paraId="5635040A" w14:textId="65FF03BC" w:rsidR="00E9329C" w:rsidRDefault="00E9329C" w:rsidP="00E9329C">
      <w:pPr>
        <w:pStyle w:val="BodyText"/>
        <w:ind w:left="720" w:hanging="720"/>
        <w:rPr>
          <w:ins w:id="66" w:author="LCRA 022125" w:date="2025-02-21T12:51:00Z"/>
          <w:iCs/>
          <w:szCs w:val="20"/>
          <w:lang w:val="x-none" w:eastAsia="x-none"/>
        </w:rPr>
      </w:pPr>
      <w:ins w:id="67" w:author="LCRA 022125" w:date="2025-02-21T12:51:00Z">
        <w:r>
          <w:rPr>
            <w:iCs/>
            <w:szCs w:val="20"/>
            <w:lang w:val="x-none" w:eastAsia="x-none"/>
          </w:rPr>
          <w:t>(</w:t>
        </w:r>
      </w:ins>
      <w:ins w:id="68" w:author="ERCOT 06XX25" w:date="2025-05-15T14:17:00Z" w16du:dateUtc="2025-05-15T19:17:00Z">
        <w:r w:rsidR="003142CE">
          <w:rPr>
            <w:iCs/>
            <w:szCs w:val="20"/>
            <w:lang w:val="x-none" w:eastAsia="x-none"/>
          </w:rPr>
          <w:t>2</w:t>
        </w:r>
      </w:ins>
      <w:ins w:id="69" w:author="LCRA 022125" w:date="2025-02-21T12:51:00Z">
        <w:del w:id="70" w:author="ERCOT 06XX25" w:date="2025-05-15T14:17:00Z" w16du:dateUtc="2025-05-15T19:17:00Z">
          <w:r w:rsidDel="003142CE">
            <w:rPr>
              <w:iCs/>
              <w:szCs w:val="20"/>
              <w:lang w:val="x-none" w:eastAsia="x-none"/>
            </w:rPr>
            <w:delText>1</w:delText>
          </w:r>
        </w:del>
        <w:r>
          <w:rPr>
            <w:iCs/>
            <w:szCs w:val="20"/>
            <w:lang w:val="x-none" w:eastAsia="x-none"/>
          </w:rPr>
          <w:t>)</w:t>
        </w:r>
        <w:r>
          <w:rPr>
            <w:iCs/>
            <w:szCs w:val="20"/>
            <w:lang w:val="x-none" w:eastAsia="x-none"/>
          </w:rPr>
          <w:tab/>
          <w:t>For the purposes of this section, the total Load loss for a contingency event includes c</w:t>
        </w:r>
        <w:r w:rsidRPr="00C1029F">
          <w:rPr>
            <w:iCs/>
            <w:szCs w:val="20"/>
            <w:lang w:val="x-none" w:eastAsia="x-none"/>
          </w:rPr>
          <w:t>onsequential Load</w:t>
        </w:r>
        <w:r>
          <w:rPr>
            <w:iCs/>
            <w:szCs w:val="20"/>
            <w:lang w:val="x-none" w:eastAsia="x-none"/>
          </w:rPr>
          <w:t xml:space="preserve"> loss, t</w:t>
        </w:r>
        <w:r w:rsidRPr="00C1029F">
          <w:rPr>
            <w:iCs/>
            <w:szCs w:val="20"/>
            <w:lang w:val="x-none" w:eastAsia="x-none"/>
          </w:rPr>
          <w:t>he response of voltage sensitive Load</w:t>
        </w:r>
        <w:r>
          <w:rPr>
            <w:iCs/>
            <w:szCs w:val="20"/>
            <w:lang w:val="x-none" w:eastAsia="x-none"/>
          </w:rPr>
          <w:t xml:space="preserve">, and </w:t>
        </w:r>
        <w:r w:rsidRPr="00C1029F">
          <w:rPr>
            <w:iCs/>
            <w:szCs w:val="20"/>
            <w:lang w:val="x-none" w:eastAsia="x-none"/>
          </w:rPr>
          <w:t>Load that is</w:t>
        </w:r>
        <w:r>
          <w:rPr>
            <w:iCs/>
            <w:szCs w:val="20"/>
            <w:lang w:val="x-none" w:eastAsia="x-none"/>
          </w:rPr>
          <w:t xml:space="preserve"> </w:t>
        </w:r>
        <w:r w:rsidRPr="00C1029F">
          <w:rPr>
            <w:iCs/>
            <w:szCs w:val="20"/>
            <w:lang w:val="x-none" w:eastAsia="x-none"/>
          </w:rPr>
          <w:t xml:space="preserve">disconnected from the </w:t>
        </w:r>
        <w:r>
          <w:rPr>
            <w:iCs/>
            <w:szCs w:val="20"/>
            <w:lang w:val="x-none" w:eastAsia="x-none"/>
          </w:rPr>
          <w:t xml:space="preserve">ERCOT </w:t>
        </w:r>
        <w:r w:rsidRPr="00C1029F">
          <w:rPr>
            <w:iCs/>
            <w:szCs w:val="20"/>
            <w:lang w:val="x-none" w:eastAsia="x-none"/>
          </w:rPr>
          <w:t>System by end-user equipment</w:t>
        </w:r>
      </w:ins>
      <w:ins w:id="71" w:author="ERCOT 06XX25" w:date="2025-04-02T08:50:00Z" w16du:dateUtc="2025-04-02T13:50:00Z">
        <w:r w:rsidR="0087171F">
          <w:rPr>
            <w:iCs/>
            <w:szCs w:val="20"/>
            <w:lang w:val="x-none" w:eastAsia="x-none"/>
          </w:rPr>
          <w:t xml:space="preserve"> but does not include DC Tie Load</w:t>
        </w:r>
      </w:ins>
      <w:ins w:id="72" w:author="LCRA 022125" w:date="2025-02-21T12:51:00Z">
        <w:r>
          <w:rPr>
            <w:iCs/>
            <w:szCs w:val="20"/>
            <w:lang w:val="x-none" w:eastAsia="x-none"/>
          </w:rPr>
          <w:t>.</w:t>
        </w:r>
      </w:ins>
    </w:p>
    <w:p w14:paraId="4AE8CD79" w14:textId="59E3FAF1" w:rsidR="00E9329C" w:rsidRDefault="00E9329C" w:rsidP="00E9329C">
      <w:pPr>
        <w:pStyle w:val="BodyText"/>
        <w:ind w:left="720" w:hanging="720"/>
        <w:rPr>
          <w:ins w:id="73" w:author="LCRA 022125" w:date="2025-02-21T12:51:00Z"/>
          <w:iCs/>
          <w:szCs w:val="20"/>
          <w:lang w:val="x-none" w:eastAsia="x-none"/>
        </w:rPr>
      </w:pPr>
      <w:ins w:id="74" w:author="LCRA 022125" w:date="2025-02-21T12:51:00Z">
        <w:r>
          <w:rPr>
            <w:iCs/>
            <w:szCs w:val="20"/>
            <w:lang w:val="x-none" w:eastAsia="x-none"/>
          </w:rPr>
          <w:t>(</w:t>
        </w:r>
      </w:ins>
      <w:ins w:id="75" w:author="ERCOT 06XX25" w:date="2025-05-15T14:17:00Z" w16du:dateUtc="2025-05-15T19:17:00Z">
        <w:r w:rsidR="003142CE">
          <w:rPr>
            <w:iCs/>
            <w:szCs w:val="20"/>
            <w:lang w:val="x-none" w:eastAsia="x-none"/>
          </w:rPr>
          <w:t>3</w:t>
        </w:r>
      </w:ins>
      <w:ins w:id="76" w:author="LCRA 022125" w:date="2025-02-21T12:51:00Z">
        <w:del w:id="77" w:author="ERCOT 06XX25" w:date="2025-05-15T14:17:00Z" w16du:dateUtc="2025-05-15T19:17:00Z">
          <w:r w:rsidDel="003142CE">
            <w:rPr>
              <w:iCs/>
              <w:szCs w:val="20"/>
              <w:lang w:val="x-none" w:eastAsia="x-none"/>
            </w:rPr>
            <w:delText>2</w:delText>
          </w:r>
        </w:del>
        <w:r>
          <w:rPr>
            <w:iCs/>
            <w:szCs w:val="20"/>
            <w:lang w:val="x-none" w:eastAsia="x-none"/>
          </w:rPr>
          <w:t>)</w:t>
        </w:r>
        <w:r>
          <w:rPr>
            <w:iCs/>
            <w:szCs w:val="20"/>
            <w:lang w:val="x-none" w:eastAsia="x-none"/>
          </w:rPr>
          <w:tab/>
          <w:t>For any operating condition in category P1, P2, P4, P5, or P7 of the NERC Reliability Standard addressing Transmission System Planning Performance Requirements, or following a common tower outage</w:t>
        </w:r>
      </w:ins>
      <w:ins w:id="78" w:author="ERCOT 06XX25" w:date="2025-03-12T16:16:00Z">
        <w:r w:rsidR="001A77F9">
          <w:rPr>
            <w:iCs/>
            <w:szCs w:val="20"/>
            <w:lang w:val="x-none" w:eastAsia="x-none"/>
          </w:rPr>
          <w:t xml:space="preserve"> of 0.5 miles or greater</w:t>
        </w:r>
      </w:ins>
      <w:ins w:id="79" w:author="LCRA 022125" w:date="2025-02-21T12:51:00Z">
        <w:r>
          <w:rPr>
            <w:iCs/>
            <w:szCs w:val="20"/>
            <w:lang w:val="x-none" w:eastAsia="x-none"/>
          </w:rPr>
          <w:t xml:space="preserve">, the total Load loss shall be less than </w:t>
        </w:r>
        <w:del w:id="80" w:author="ERCOT 06XX25" w:date="2025-05-15T14:18:00Z" w16du:dateUtc="2025-05-15T19:18:00Z">
          <w:r w:rsidDel="003142CE">
            <w:rPr>
              <w:iCs/>
              <w:szCs w:val="20"/>
              <w:lang w:val="x-none" w:eastAsia="x-none"/>
            </w:rPr>
            <w:delText>1,000</w:delText>
          </w:r>
        </w:del>
      </w:ins>
      <w:ins w:id="81" w:author="ERCOT 06XX25" w:date="2025-05-15T14:18:00Z" w16du:dateUtc="2025-05-15T19:18:00Z">
        <w:r w:rsidR="003142CE">
          <w:rPr>
            <w:iCs/>
            <w:szCs w:val="20"/>
            <w:lang w:val="x-none" w:eastAsia="x-none"/>
          </w:rPr>
          <w:t>2,600</w:t>
        </w:r>
      </w:ins>
      <w:ins w:id="82" w:author="LCRA 022125" w:date="2025-02-21T12:51:00Z">
        <w:r>
          <w:rPr>
            <w:iCs/>
            <w:szCs w:val="20"/>
            <w:lang w:val="x-none" w:eastAsia="x-none"/>
          </w:rPr>
          <w:t xml:space="preserve"> MW.</w:t>
        </w:r>
      </w:ins>
    </w:p>
    <w:p w14:paraId="601F6CA1" w14:textId="2168ABF3" w:rsidR="00E9329C" w:rsidRDefault="00E9329C" w:rsidP="00E9329C">
      <w:pPr>
        <w:pStyle w:val="BodyText"/>
        <w:ind w:left="720" w:hanging="720"/>
        <w:rPr>
          <w:ins w:id="83" w:author="LCRA 022125" w:date="2025-02-21T12:51:00Z"/>
          <w:iCs/>
          <w:szCs w:val="20"/>
          <w:lang w:val="x-none" w:eastAsia="x-none"/>
        </w:rPr>
      </w:pPr>
      <w:ins w:id="84" w:author="LCRA 022125" w:date="2025-02-21T12:51:00Z">
        <w:r>
          <w:rPr>
            <w:iCs/>
            <w:szCs w:val="20"/>
            <w:lang w:val="x-none" w:eastAsia="x-none"/>
          </w:rPr>
          <w:t>(</w:t>
        </w:r>
      </w:ins>
      <w:ins w:id="85" w:author="ERCOT 06XX25" w:date="2025-05-15T14:17:00Z" w16du:dateUtc="2025-05-15T19:17:00Z">
        <w:r w:rsidR="003142CE">
          <w:rPr>
            <w:iCs/>
            <w:szCs w:val="20"/>
            <w:lang w:val="x-none" w:eastAsia="x-none"/>
          </w:rPr>
          <w:t>4</w:t>
        </w:r>
      </w:ins>
      <w:ins w:id="86" w:author="LCRA 022125" w:date="2025-02-21T12:51:00Z">
        <w:del w:id="87" w:author="ERCOT 06XX25" w:date="2025-05-15T14:17:00Z" w16du:dateUtc="2025-05-15T19:17:00Z">
          <w:r w:rsidDel="003142CE">
            <w:rPr>
              <w:iCs/>
              <w:szCs w:val="20"/>
              <w:lang w:val="x-none" w:eastAsia="x-none"/>
            </w:rPr>
            <w:delText>3</w:delText>
          </w:r>
        </w:del>
        <w:r>
          <w:rPr>
            <w:iCs/>
            <w:szCs w:val="20"/>
            <w:lang w:val="x-none" w:eastAsia="x-none"/>
          </w:rPr>
          <w:t>)</w:t>
        </w:r>
        <w:r>
          <w:rPr>
            <w:iCs/>
            <w:szCs w:val="20"/>
            <w:lang w:val="x-none" w:eastAsia="x-none"/>
          </w:rPr>
          <w:tab/>
          <w:t>W</w:t>
        </w:r>
        <w:r w:rsidRPr="00402060">
          <w:rPr>
            <w:iCs/>
            <w:szCs w:val="20"/>
            <w:lang w:val="x-none" w:eastAsia="x-none"/>
          </w:rPr>
          <w:t xml:space="preserve">ith any </w:t>
        </w:r>
        <w:r>
          <w:rPr>
            <w:iCs/>
            <w:szCs w:val="20"/>
            <w:lang w:val="x-none" w:eastAsia="x-none"/>
          </w:rPr>
          <w:t>of the following Facilities</w:t>
        </w:r>
        <w:r w:rsidRPr="00402060">
          <w:rPr>
            <w:iCs/>
            <w:szCs w:val="20"/>
            <w:lang w:val="x-none" w:eastAsia="x-none"/>
          </w:rPr>
          <w:t xml:space="preserve"> unavailable</w:t>
        </w:r>
        <w:r>
          <w:rPr>
            <w:iCs/>
            <w:szCs w:val="20"/>
            <w:lang w:val="x-none" w:eastAsia="x-none"/>
          </w:rPr>
          <w:t>,</w:t>
        </w:r>
        <w:r w:rsidRPr="00402060">
          <w:rPr>
            <w:iCs/>
            <w:szCs w:val="20"/>
            <w:lang w:val="x-none" w:eastAsia="x-none"/>
          </w:rPr>
          <w:t xml:space="preserve"> followed by Manual System Adjustments, followed by a common tower outage </w:t>
        </w:r>
      </w:ins>
      <w:ins w:id="88" w:author="ERCOT 06XX25" w:date="2025-03-12T10:16:00Z">
        <w:r w:rsidR="00A52A43" w:rsidRPr="009C19EA">
          <w:rPr>
            <w:szCs w:val="20"/>
            <w:lang w:val="x-none" w:eastAsia="x-none"/>
          </w:rPr>
          <w:t>with or without a single line-to-ground fault</w:t>
        </w:r>
        <w:r w:rsidR="00A52A43" w:rsidRPr="00402060">
          <w:rPr>
            <w:iCs/>
            <w:szCs w:val="20"/>
            <w:lang w:val="x-none" w:eastAsia="x-none"/>
          </w:rPr>
          <w:t xml:space="preserve"> </w:t>
        </w:r>
      </w:ins>
      <w:ins w:id="89" w:author="LCRA 022125" w:date="2025-02-21T12:51:00Z">
        <w:r w:rsidRPr="00402060">
          <w:rPr>
            <w:iCs/>
            <w:szCs w:val="20"/>
            <w:lang w:val="x-none" w:eastAsia="x-none"/>
          </w:rPr>
          <w:t>or the contingency loss of a transmission circuit, transformer, shunt device, or FACTS device,</w:t>
        </w:r>
      </w:ins>
      <w:ins w:id="90" w:author="ERCOT 06XX25" w:date="2025-03-12T10:17:00Z">
        <w:r w:rsidR="00A52A43">
          <w:rPr>
            <w:iCs/>
            <w:szCs w:val="20"/>
            <w:lang w:val="x-none" w:eastAsia="x-none"/>
          </w:rPr>
          <w:t xml:space="preserve"> </w:t>
        </w:r>
        <w:r w:rsidR="00A52A43" w:rsidRPr="009C19EA">
          <w:rPr>
            <w:szCs w:val="20"/>
            <w:lang w:val="x-none" w:eastAsia="x-none"/>
          </w:rPr>
          <w:t xml:space="preserve">with or without a </w:t>
        </w:r>
      </w:ins>
      <w:ins w:id="91" w:author="ERCOT 06XX25" w:date="2025-04-10T13:34:00Z" w16du:dateUtc="2025-04-10T18:34:00Z">
        <w:r w:rsidR="00157A84">
          <w:rPr>
            <w:szCs w:val="20"/>
            <w:lang w:val="x-none" w:eastAsia="x-none"/>
          </w:rPr>
          <w:t>three phase</w:t>
        </w:r>
      </w:ins>
      <w:ins w:id="92" w:author="ERCOT 06XX25" w:date="2025-03-12T10:17:00Z">
        <w:r w:rsidR="00A52A43" w:rsidRPr="009C19EA">
          <w:rPr>
            <w:szCs w:val="20"/>
            <w:lang w:val="x-none" w:eastAsia="x-none"/>
          </w:rPr>
          <w:t xml:space="preserve"> fault</w:t>
        </w:r>
        <w:r w:rsidR="00A52A43">
          <w:rPr>
            <w:szCs w:val="20"/>
            <w:lang w:val="x-none" w:eastAsia="x-none"/>
          </w:rPr>
          <w:t>,</w:t>
        </w:r>
      </w:ins>
      <w:ins w:id="93" w:author="LCRA 022125" w:date="2025-02-21T12:51:00Z">
        <w:r w:rsidRPr="00402060">
          <w:rPr>
            <w:iCs/>
            <w:szCs w:val="20"/>
            <w:lang w:val="x-none" w:eastAsia="x-none"/>
          </w:rPr>
          <w:t xml:space="preserve"> </w:t>
        </w:r>
        <w:r>
          <w:rPr>
            <w:iCs/>
            <w:szCs w:val="20"/>
            <w:lang w:val="x-none" w:eastAsia="x-none"/>
          </w:rPr>
          <w:t xml:space="preserve">the total Load loss </w:t>
        </w:r>
      </w:ins>
      <w:ins w:id="94" w:author="ERCOT 06XX25" w:date="2025-03-12T10:17:00Z">
        <w:r w:rsidR="00A52A43">
          <w:rPr>
            <w:iCs/>
            <w:szCs w:val="20"/>
            <w:lang w:val="x-none" w:eastAsia="x-none"/>
          </w:rPr>
          <w:t xml:space="preserve">for the second event </w:t>
        </w:r>
      </w:ins>
      <w:ins w:id="95" w:author="LCRA 022125" w:date="2025-02-21T12:51:00Z">
        <w:r>
          <w:rPr>
            <w:iCs/>
            <w:szCs w:val="20"/>
            <w:lang w:val="x-none" w:eastAsia="x-none"/>
          </w:rPr>
          <w:t xml:space="preserve">shall be less than </w:t>
        </w:r>
        <w:del w:id="96" w:author="ERCOT 06XX25" w:date="2025-05-15T14:17:00Z" w16du:dateUtc="2025-05-15T19:17:00Z">
          <w:r w:rsidDel="003142CE">
            <w:rPr>
              <w:iCs/>
              <w:szCs w:val="20"/>
              <w:lang w:val="x-none" w:eastAsia="x-none"/>
            </w:rPr>
            <w:delText>1,000</w:delText>
          </w:r>
        </w:del>
      </w:ins>
      <w:ins w:id="97" w:author="ERCOT 06XX25" w:date="2025-05-15T14:17:00Z" w16du:dateUtc="2025-05-15T19:17:00Z">
        <w:r w:rsidR="003142CE">
          <w:rPr>
            <w:iCs/>
            <w:szCs w:val="20"/>
            <w:lang w:val="x-none" w:eastAsia="x-none"/>
          </w:rPr>
          <w:t>2,600</w:t>
        </w:r>
      </w:ins>
      <w:ins w:id="98" w:author="LCRA 022125" w:date="2025-02-21T12:51:00Z">
        <w:r>
          <w:rPr>
            <w:iCs/>
            <w:szCs w:val="20"/>
            <w:lang w:val="x-none" w:eastAsia="x-none"/>
          </w:rPr>
          <w:t xml:space="preserve"> MW:</w:t>
        </w:r>
      </w:ins>
    </w:p>
    <w:p w14:paraId="309735E1" w14:textId="4A43F68D" w:rsidR="00E9329C" w:rsidRPr="00402060" w:rsidDel="00941E3F" w:rsidRDefault="00E9329C" w:rsidP="00E9329C">
      <w:pPr>
        <w:pStyle w:val="BodyText"/>
        <w:ind w:left="1440" w:hanging="720"/>
        <w:rPr>
          <w:ins w:id="99" w:author="LCRA 022125" w:date="2025-02-21T12:51:00Z"/>
          <w:del w:id="100" w:author="ERCOT 06XX25" w:date="2025-04-21T10:59:00Z" w16du:dateUtc="2025-04-21T15:59:00Z"/>
          <w:iCs/>
          <w:szCs w:val="20"/>
          <w:lang w:val="x-none" w:eastAsia="x-none"/>
        </w:rPr>
      </w:pPr>
      <w:ins w:id="101" w:author="LCRA 022125" w:date="2025-02-21T12:51:00Z">
        <w:r>
          <w:rPr>
            <w:iCs/>
            <w:szCs w:val="20"/>
            <w:lang w:val="x-none" w:eastAsia="x-none"/>
          </w:rPr>
          <w:t>(a)</w:t>
        </w:r>
        <w:r>
          <w:rPr>
            <w:iCs/>
            <w:szCs w:val="20"/>
            <w:lang w:val="x-none" w:eastAsia="x-none"/>
          </w:rPr>
          <w:tab/>
        </w:r>
        <w:del w:id="102" w:author="ERCOT 06XX25" w:date="2025-04-21T10:59:00Z" w16du:dateUtc="2025-04-21T15:59:00Z">
          <w:r w:rsidRPr="00F9409C" w:rsidDel="00941E3F">
            <w:rPr>
              <w:iCs/>
              <w:szCs w:val="20"/>
              <w:lang w:val="x-none" w:eastAsia="x-none"/>
            </w:rPr>
            <w:delText>Any transmission circuit, transformer, shunt device, or FACTS device</w:delText>
          </w:r>
          <w:r w:rsidDel="00941E3F">
            <w:rPr>
              <w:iCs/>
              <w:szCs w:val="20"/>
              <w:lang w:val="x-none" w:eastAsia="x-none"/>
            </w:rPr>
            <w:delText>;</w:delText>
          </w:r>
        </w:del>
      </w:ins>
    </w:p>
    <w:p w14:paraId="33FAC6F7" w14:textId="20C6B0A1" w:rsidR="00E9329C" w:rsidRDefault="00E9329C" w:rsidP="00941E3F">
      <w:pPr>
        <w:pStyle w:val="BodyText"/>
        <w:ind w:left="1440" w:hanging="720"/>
        <w:rPr>
          <w:ins w:id="103" w:author="LCRA 022125" w:date="2025-02-21T12:51:00Z"/>
          <w:iCs/>
          <w:szCs w:val="20"/>
          <w:lang w:val="x-none" w:eastAsia="x-none"/>
        </w:rPr>
      </w:pPr>
      <w:ins w:id="104" w:author="LCRA 022125" w:date="2025-02-21T12:51:00Z">
        <w:del w:id="105" w:author="ERCOT 06XX25" w:date="2025-04-21T10:59:00Z" w16du:dateUtc="2025-04-21T15:59:00Z">
          <w:r w:rsidDel="00941E3F">
            <w:rPr>
              <w:iCs/>
              <w:szCs w:val="20"/>
              <w:lang w:val="x-none" w:eastAsia="x-none"/>
            </w:rPr>
            <w:lastRenderedPageBreak/>
            <w:delText>(b)</w:delText>
          </w:r>
          <w:r w:rsidDel="00941E3F">
            <w:rPr>
              <w:iCs/>
              <w:szCs w:val="20"/>
              <w:lang w:val="x-none" w:eastAsia="x-none"/>
            </w:rPr>
            <w:tab/>
          </w:r>
          <w:r w:rsidRPr="00F9409C" w:rsidDel="00941E3F">
            <w:rPr>
              <w:iCs/>
              <w:szCs w:val="20"/>
              <w:lang w:val="x-none" w:eastAsia="x-none"/>
            </w:rPr>
            <w:delText>Any double-circuit transmission line consisting of two circuits sharing a tower of 0.5 miles or greater</w:delText>
          </w:r>
        </w:del>
      </w:ins>
      <w:ins w:id="106" w:author="ERCOT 06XX25" w:date="2025-04-21T10:59:00Z" w16du:dateUtc="2025-04-21T15:59:00Z">
        <w:r w:rsidR="00941E3F">
          <w:rPr>
            <w:iCs/>
            <w:szCs w:val="20"/>
            <w:lang w:val="x-none" w:eastAsia="x-none"/>
          </w:rPr>
          <w:t xml:space="preserve">Any </w:t>
        </w:r>
      </w:ins>
      <w:ins w:id="107" w:author="ERCOT 06XX25" w:date="2025-04-21T11:00:00Z">
        <w:r w:rsidR="00941E3F" w:rsidRPr="00941E3F">
          <w:rPr>
            <w:iCs/>
            <w:szCs w:val="20"/>
            <w:lang w:eastAsia="x-none"/>
          </w:rPr>
          <w:t>single transformer, with the high voltage winding operated at 300 kV or above and low voltage winding operated at 100 kV or above</w:t>
        </w:r>
      </w:ins>
      <w:ins w:id="108" w:author="LCRA 022125" w:date="2025-02-21T12:51:00Z">
        <w:r w:rsidRPr="00F9409C">
          <w:rPr>
            <w:iCs/>
            <w:szCs w:val="20"/>
            <w:lang w:val="x-none" w:eastAsia="x-none"/>
          </w:rPr>
          <w:t>;</w:t>
        </w:r>
        <w:r>
          <w:rPr>
            <w:iCs/>
            <w:szCs w:val="20"/>
            <w:lang w:val="x-none" w:eastAsia="x-none"/>
          </w:rPr>
          <w:t xml:space="preserve"> or</w:t>
        </w:r>
      </w:ins>
    </w:p>
    <w:p w14:paraId="36AFBD7C" w14:textId="7AAD2E63" w:rsidR="00E9329C" w:rsidRDefault="00E9329C" w:rsidP="00E9329C">
      <w:pPr>
        <w:pStyle w:val="BodyText"/>
        <w:ind w:left="1440" w:hanging="720"/>
        <w:rPr>
          <w:ins w:id="109" w:author="ERCOT 06XX25" w:date="2025-04-21T10:58:00Z" w16du:dateUtc="2025-04-21T15:58:00Z"/>
          <w:iCs/>
          <w:szCs w:val="20"/>
          <w:lang w:val="x-none" w:eastAsia="x-none"/>
        </w:rPr>
      </w:pPr>
      <w:ins w:id="110" w:author="LCRA 022125" w:date="2025-02-21T12:51:00Z">
        <w:r>
          <w:rPr>
            <w:iCs/>
            <w:szCs w:val="20"/>
            <w:lang w:val="x-none" w:eastAsia="x-none"/>
          </w:rPr>
          <w:t>(</w:t>
        </w:r>
        <w:del w:id="111" w:author="ERCOT 06XX25" w:date="2025-04-21T11:00:00Z" w16du:dateUtc="2025-04-21T16:00:00Z">
          <w:r w:rsidDel="00941E3F">
            <w:rPr>
              <w:iCs/>
              <w:szCs w:val="20"/>
              <w:lang w:val="x-none" w:eastAsia="x-none"/>
            </w:rPr>
            <w:delText>c</w:delText>
          </w:r>
        </w:del>
      </w:ins>
      <w:ins w:id="112" w:author="ERCOT 06XX25" w:date="2025-04-21T11:00:00Z" w16du:dateUtc="2025-04-21T16:00:00Z">
        <w:r w:rsidR="00941E3F">
          <w:rPr>
            <w:iCs/>
            <w:szCs w:val="20"/>
            <w:lang w:val="x-none" w:eastAsia="x-none"/>
          </w:rPr>
          <w:t>b</w:t>
        </w:r>
      </w:ins>
      <w:ins w:id="113" w:author="LCRA 022125" w:date="2025-02-21T12:51:00Z">
        <w:r>
          <w:rPr>
            <w:iCs/>
            <w:szCs w:val="20"/>
            <w:lang w:val="x-none" w:eastAsia="x-none"/>
          </w:rPr>
          <w:t>)</w:t>
        </w:r>
        <w:r>
          <w:rPr>
            <w:iCs/>
            <w:szCs w:val="20"/>
            <w:lang w:val="x-none" w:eastAsia="x-none"/>
          </w:rPr>
          <w:tab/>
          <w:t>Any single generating unit.</w:t>
        </w:r>
      </w:ins>
    </w:p>
    <w:p w14:paraId="2579A28B" w14:textId="62AF6AF9" w:rsidR="00941E3F" w:rsidRDefault="00941E3F" w:rsidP="00941E3F">
      <w:pPr>
        <w:pStyle w:val="BodyText"/>
        <w:ind w:left="720" w:hanging="720"/>
        <w:rPr>
          <w:ins w:id="114" w:author="ERCOT 06XX25" w:date="2025-04-21T10:58:00Z" w16du:dateUtc="2025-04-21T15:58:00Z"/>
          <w:iCs/>
          <w:szCs w:val="20"/>
          <w:lang w:val="x-none" w:eastAsia="x-none"/>
        </w:rPr>
      </w:pPr>
      <w:ins w:id="115" w:author="ERCOT 06XX25" w:date="2025-04-21T10:58:00Z" w16du:dateUtc="2025-04-21T15:58:00Z">
        <w:r>
          <w:rPr>
            <w:iCs/>
            <w:szCs w:val="20"/>
            <w:lang w:val="x-none" w:eastAsia="x-none"/>
          </w:rPr>
          <w:t>(</w:t>
        </w:r>
      </w:ins>
      <w:ins w:id="116" w:author="ERCOT 06XX25" w:date="2025-05-15T14:17:00Z" w16du:dateUtc="2025-05-15T19:17:00Z">
        <w:r w:rsidR="003142CE">
          <w:rPr>
            <w:iCs/>
            <w:szCs w:val="20"/>
            <w:lang w:val="x-none" w:eastAsia="x-none"/>
          </w:rPr>
          <w:t>5</w:t>
        </w:r>
      </w:ins>
      <w:ins w:id="117" w:author="ERCOT 06XX25" w:date="2025-04-21T10:58:00Z" w16du:dateUtc="2025-04-21T15:58:00Z">
        <w:r>
          <w:rPr>
            <w:iCs/>
            <w:szCs w:val="20"/>
            <w:lang w:val="x-none" w:eastAsia="x-none"/>
          </w:rPr>
          <w:t>)</w:t>
        </w:r>
        <w:r>
          <w:rPr>
            <w:iCs/>
            <w:szCs w:val="20"/>
            <w:lang w:val="x-none" w:eastAsia="x-none"/>
          </w:rPr>
          <w:tab/>
        </w:r>
      </w:ins>
      <w:ins w:id="118" w:author="ERCOT 06XX25" w:date="2025-04-21T11:03:00Z" w16du:dateUtc="2025-04-21T16:03:00Z">
        <w:r>
          <w:rPr>
            <w:iCs/>
            <w:szCs w:val="20"/>
            <w:lang w:val="x-none" w:eastAsia="x-none"/>
          </w:rPr>
          <w:t>In an off-peak system condition, w</w:t>
        </w:r>
      </w:ins>
      <w:ins w:id="119" w:author="ERCOT 06XX25" w:date="2025-04-21T10:58:00Z" w16du:dateUtc="2025-04-21T15:58:00Z">
        <w:r w:rsidRPr="00402060">
          <w:rPr>
            <w:iCs/>
            <w:szCs w:val="20"/>
            <w:lang w:val="x-none" w:eastAsia="x-none"/>
          </w:rPr>
          <w:t xml:space="preserve">ith any </w:t>
        </w:r>
        <w:r>
          <w:rPr>
            <w:iCs/>
            <w:szCs w:val="20"/>
            <w:lang w:val="x-none" w:eastAsia="x-none"/>
          </w:rPr>
          <w:t>of the following Facilities</w:t>
        </w:r>
        <w:r w:rsidRPr="00402060">
          <w:rPr>
            <w:iCs/>
            <w:szCs w:val="20"/>
            <w:lang w:val="x-none" w:eastAsia="x-none"/>
          </w:rPr>
          <w:t xml:space="preserve"> unavailable</w:t>
        </w:r>
        <w:r>
          <w:rPr>
            <w:iCs/>
            <w:szCs w:val="20"/>
            <w:lang w:val="x-none" w:eastAsia="x-none"/>
          </w:rPr>
          <w:t>,</w:t>
        </w:r>
        <w:r w:rsidRPr="00402060">
          <w:rPr>
            <w:iCs/>
            <w:szCs w:val="20"/>
            <w:lang w:val="x-none" w:eastAsia="x-none"/>
          </w:rPr>
          <w:t xml:space="preserve"> followed by Manual System Adjustments, followed by a common tower outage </w:t>
        </w:r>
        <w:r w:rsidRPr="009C19EA">
          <w:rPr>
            <w:szCs w:val="20"/>
            <w:lang w:val="x-none" w:eastAsia="x-none"/>
          </w:rPr>
          <w:t>with or without a single line-to-ground fault</w:t>
        </w:r>
        <w:r w:rsidRPr="00402060">
          <w:rPr>
            <w:iCs/>
            <w:szCs w:val="20"/>
            <w:lang w:val="x-none" w:eastAsia="x-none"/>
          </w:rPr>
          <w:t xml:space="preserve"> or the contingency loss of a transmission circuit, transformer, shunt device, or FACTS device,</w:t>
        </w:r>
        <w:r>
          <w:rPr>
            <w:iCs/>
            <w:szCs w:val="20"/>
            <w:lang w:val="x-none" w:eastAsia="x-none"/>
          </w:rPr>
          <w:t xml:space="preserve"> </w:t>
        </w:r>
        <w:r w:rsidRPr="009C19EA">
          <w:rPr>
            <w:szCs w:val="20"/>
            <w:lang w:val="x-none" w:eastAsia="x-none"/>
          </w:rPr>
          <w:t xml:space="preserve">with or without a </w:t>
        </w:r>
        <w:r>
          <w:rPr>
            <w:szCs w:val="20"/>
            <w:lang w:val="x-none" w:eastAsia="x-none"/>
          </w:rPr>
          <w:t>three phase</w:t>
        </w:r>
        <w:r w:rsidRPr="009C19EA">
          <w:rPr>
            <w:szCs w:val="20"/>
            <w:lang w:val="x-none" w:eastAsia="x-none"/>
          </w:rPr>
          <w:t xml:space="preserve"> fault</w:t>
        </w:r>
        <w:r>
          <w:rPr>
            <w:szCs w:val="20"/>
            <w:lang w:val="x-none" w:eastAsia="x-none"/>
          </w:rPr>
          <w:t>,</w:t>
        </w:r>
        <w:r w:rsidRPr="00402060">
          <w:rPr>
            <w:iCs/>
            <w:szCs w:val="20"/>
            <w:lang w:val="x-none" w:eastAsia="x-none"/>
          </w:rPr>
          <w:t xml:space="preserve"> </w:t>
        </w:r>
        <w:r>
          <w:rPr>
            <w:iCs/>
            <w:szCs w:val="20"/>
            <w:lang w:val="x-none" w:eastAsia="x-none"/>
          </w:rPr>
          <w:t xml:space="preserve">the total Load loss for the second event shall be less than </w:t>
        </w:r>
      </w:ins>
      <w:ins w:id="120" w:author="ERCOT 06XX25" w:date="2025-05-15T14:17:00Z" w16du:dateUtc="2025-05-15T19:17:00Z">
        <w:r w:rsidR="003142CE">
          <w:rPr>
            <w:iCs/>
            <w:szCs w:val="20"/>
            <w:lang w:val="x-none" w:eastAsia="x-none"/>
          </w:rPr>
          <w:t>2,600</w:t>
        </w:r>
      </w:ins>
      <w:ins w:id="121" w:author="ERCOT 06XX25" w:date="2025-04-21T10:58:00Z" w16du:dateUtc="2025-04-21T15:58:00Z">
        <w:r>
          <w:rPr>
            <w:iCs/>
            <w:szCs w:val="20"/>
            <w:lang w:val="x-none" w:eastAsia="x-none"/>
          </w:rPr>
          <w:t xml:space="preserve"> MW:</w:t>
        </w:r>
      </w:ins>
    </w:p>
    <w:p w14:paraId="465D73E1" w14:textId="29D427D9" w:rsidR="00941E3F" w:rsidRPr="00402060" w:rsidRDefault="00941E3F" w:rsidP="00941E3F">
      <w:pPr>
        <w:pStyle w:val="BodyText"/>
        <w:ind w:left="1440" w:hanging="720"/>
        <w:rPr>
          <w:ins w:id="122" w:author="ERCOT 06XX25" w:date="2025-04-21T10:58:00Z" w16du:dateUtc="2025-04-21T15:58:00Z"/>
          <w:iCs/>
          <w:szCs w:val="20"/>
          <w:lang w:val="x-none" w:eastAsia="x-none"/>
        </w:rPr>
      </w:pPr>
      <w:ins w:id="123" w:author="ERCOT 06XX25" w:date="2025-04-21T10:58:00Z" w16du:dateUtc="2025-04-21T15:58:00Z">
        <w:r>
          <w:rPr>
            <w:iCs/>
            <w:szCs w:val="20"/>
            <w:lang w:val="x-none" w:eastAsia="x-none"/>
          </w:rPr>
          <w:t>(a)</w:t>
        </w:r>
        <w:r>
          <w:rPr>
            <w:iCs/>
            <w:szCs w:val="20"/>
            <w:lang w:val="x-none" w:eastAsia="x-none"/>
          </w:rPr>
          <w:tab/>
        </w:r>
      </w:ins>
      <w:ins w:id="124" w:author="ERCOT 06XX25" w:date="2025-04-21T15:25:00Z" w16du:dateUtc="2025-04-21T20:25:00Z">
        <w:r w:rsidR="00572300" w:rsidRPr="00F9409C">
          <w:rPr>
            <w:iCs/>
            <w:szCs w:val="20"/>
            <w:lang w:val="x-none" w:eastAsia="x-none"/>
          </w:rPr>
          <w:t>Any double-circuit transmission line consisting of two circuits sharing a tower of 0.5 miles or greater</w:t>
        </w:r>
      </w:ins>
      <w:ins w:id="125" w:author="ERCOT 06XX25" w:date="2025-04-21T15:26:00Z" w16du:dateUtc="2025-04-21T20:26:00Z">
        <w:r w:rsidR="00572300">
          <w:rPr>
            <w:iCs/>
            <w:szCs w:val="20"/>
            <w:lang w:val="x-none" w:eastAsia="x-none"/>
          </w:rPr>
          <w:t xml:space="preserve"> where both circuits must be removed from service for a maintenance outage</w:t>
        </w:r>
      </w:ins>
      <w:ins w:id="126" w:author="ERCOT 06XX25" w:date="2025-04-21T10:58:00Z" w16du:dateUtc="2025-04-21T15:58:00Z">
        <w:r>
          <w:rPr>
            <w:iCs/>
            <w:szCs w:val="20"/>
            <w:lang w:val="x-none" w:eastAsia="x-none"/>
          </w:rPr>
          <w:t>;</w:t>
        </w:r>
      </w:ins>
      <w:ins w:id="127" w:author="ERCOT 06XX25" w:date="2025-04-21T11:02:00Z" w16du:dateUtc="2025-04-21T16:02:00Z">
        <w:r>
          <w:rPr>
            <w:iCs/>
            <w:szCs w:val="20"/>
            <w:lang w:val="x-none" w:eastAsia="x-none"/>
          </w:rPr>
          <w:t xml:space="preserve"> or</w:t>
        </w:r>
      </w:ins>
    </w:p>
    <w:p w14:paraId="38521C28" w14:textId="7AC031DF" w:rsidR="00941E3F" w:rsidRPr="00F9409C" w:rsidRDefault="00941E3F" w:rsidP="00941E3F">
      <w:pPr>
        <w:pStyle w:val="BodyText"/>
        <w:ind w:left="1440" w:hanging="720"/>
        <w:rPr>
          <w:ins w:id="128" w:author="LCRA 022125" w:date="2025-02-21T12:51:00Z"/>
          <w:iCs/>
          <w:szCs w:val="20"/>
          <w:lang w:val="x-none" w:eastAsia="x-none"/>
        </w:rPr>
      </w:pPr>
      <w:ins w:id="129" w:author="ERCOT 06XX25" w:date="2025-04-21T10:58:00Z" w16du:dateUtc="2025-04-21T15:58:00Z">
        <w:r>
          <w:rPr>
            <w:iCs/>
            <w:szCs w:val="20"/>
            <w:lang w:val="x-none" w:eastAsia="x-none"/>
          </w:rPr>
          <w:t>(b)</w:t>
        </w:r>
        <w:r>
          <w:rPr>
            <w:iCs/>
            <w:szCs w:val="20"/>
            <w:lang w:val="x-none" w:eastAsia="x-none"/>
          </w:rPr>
          <w:tab/>
        </w:r>
      </w:ins>
      <w:ins w:id="130" w:author="ERCOT 06XX25" w:date="2025-04-21T15:25:00Z" w16du:dateUtc="2025-04-21T20:25:00Z">
        <w:r w:rsidR="00572300" w:rsidRPr="00F9409C">
          <w:rPr>
            <w:iCs/>
            <w:szCs w:val="20"/>
            <w:lang w:val="x-none" w:eastAsia="x-none"/>
          </w:rPr>
          <w:t>Any transmission circuit, transformer, shunt device, or FACTS device</w:t>
        </w:r>
      </w:ins>
      <w:ins w:id="131" w:author="ERCOT 06XX25" w:date="2025-04-21T10:58:00Z" w16du:dateUtc="2025-04-21T15:58:00Z">
        <w:r>
          <w:rPr>
            <w:iCs/>
            <w:szCs w:val="20"/>
            <w:lang w:val="x-none" w:eastAsia="x-none"/>
          </w:rPr>
          <w:t>.</w:t>
        </w:r>
      </w:ins>
    </w:p>
    <w:p w14:paraId="19B084BD" w14:textId="27F9479C" w:rsidR="00E9329C" w:rsidRDefault="00E9329C" w:rsidP="00941E3F">
      <w:pPr>
        <w:pStyle w:val="BodyText"/>
        <w:ind w:left="720" w:hanging="720"/>
        <w:rPr>
          <w:iCs/>
          <w:szCs w:val="20"/>
          <w:lang w:val="x-none" w:eastAsia="x-none"/>
        </w:rPr>
      </w:pPr>
      <w:ins w:id="132" w:author="LCRA 022125" w:date="2025-02-21T12:51:00Z">
        <w:r>
          <w:rPr>
            <w:iCs/>
            <w:szCs w:val="20"/>
            <w:lang w:val="x-none" w:eastAsia="x-none"/>
          </w:rPr>
          <w:t>(</w:t>
        </w:r>
        <w:del w:id="133" w:author="ERCOT 06XX25" w:date="2025-04-21T11:01:00Z" w16du:dateUtc="2025-04-21T16:01:00Z">
          <w:r w:rsidDel="00941E3F">
            <w:rPr>
              <w:iCs/>
              <w:szCs w:val="20"/>
              <w:lang w:val="x-none" w:eastAsia="x-none"/>
            </w:rPr>
            <w:delText>4</w:delText>
          </w:r>
        </w:del>
      </w:ins>
      <w:ins w:id="134" w:author="ERCOT 06XX25" w:date="2025-05-15T14:17:00Z" w16du:dateUtc="2025-05-15T19:17:00Z">
        <w:r w:rsidR="003142CE">
          <w:rPr>
            <w:iCs/>
            <w:szCs w:val="20"/>
            <w:lang w:val="x-none" w:eastAsia="x-none"/>
          </w:rPr>
          <w:t>6</w:t>
        </w:r>
      </w:ins>
      <w:ins w:id="135" w:author="LCRA 022125" w:date="2025-02-21T12:51:00Z">
        <w:r>
          <w:rPr>
            <w:iCs/>
            <w:szCs w:val="20"/>
            <w:lang w:val="x-none" w:eastAsia="x-none"/>
          </w:rPr>
          <w:t>)</w:t>
        </w:r>
        <w:r>
          <w:rPr>
            <w:iCs/>
            <w:szCs w:val="20"/>
            <w:lang w:val="x-none" w:eastAsia="x-none"/>
          </w:rPr>
          <w:tab/>
          <w:t>The total Load loss in paragraph</w:t>
        </w:r>
      </w:ins>
      <w:ins w:id="136" w:author="ERCOT 06XX25" w:date="2025-04-21T11:01:00Z" w16du:dateUtc="2025-04-21T16:01:00Z">
        <w:r w:rsidR="00941E3F">
          <w:rPr>
            <w:iCs/>
            <w:szCs w:val="20"/>
            <w:lang w:val="x-none" w:eastAsia="x-none"/>
          </w:rPr>
          <w:t>s</w:t>
        </w:r>
      </w:ins>
      <w:ins w:id="137" w:author="LCRA 022125" w:date="2025-02-21T12:51:00Z">
        <w:r>
          <w:rPr>
            <w:iCs/>
            <w:szCs w:val="20"/>
            <w:lang w:val="x-none" w:eastAsia="x-none"/>
          </w:rPr>
          <w:t xml:space="preserve"> (</w:t>
        </w:r>
        <w:del w:id="138" w:author="ERCOT 06XX25" w:date="2025-05-15T14:17:00Z" w16du:dateUtc="2025-05-15T19:17:00Z">
          <w:r w:rsidDel="003142CE">
            <w:rPr>
              <w:iCs/>
              <w:szCs w:val="20"/>
              <w:lang w:val="x-none" w:eastAsia="x-none"/>
            </w:rPr>
            <w:delText>3</w:delText>
          </w:r>
        </w:del>
      </w:ins>
      <w:ins w:id="139" w:author="ERCOT 06XX25" w:date="2025-05-15T14:17:00Z" w16du:dateUtc="2025-05-15T19:17:00Z">
        <w:r w:rsidR="003142CE">
          <w:rPr>
            <w:iCs/>
            <w:szCs w:val="20"/>
            <w:lang w:val="x-none" w:eastAsia="x-none"/>
          </w:rPr>
          <w:t>4</w:t>
        </w:r>
      </w:ins>
      <w:ins w:id="140" w:author="LCRA 022125" w:date="2025-02-21T12:51:00Z">
        <w:r>
          <w:rPr>
            <w:iCs/>
            <w:szCs w:val="20"/>
            <w:lang w:val="x-none" w:eastAsia="x-none"/>
          </w:rPr>
          <w:t>)</w:t>
        </w:r>
      </w:ins>
      <w:ins w:id="141" w:author="ERCOT 06XX25" w:date="2025-04-21T11:01:00Z" w16du:dateUtc="2025-04-21T16:01:00Z">
        <w:r w:rsidR="00941E3F">
          <w:rPr>
            <w:iCs/>
            <w:szCs w:val="20"/>
            <w:lang w:val="x-none" w:eastAsia="x-none"/>
          </w:rPr>
          <w:t xml:space="preserve"> and (</w:t>
        </w:r>
      </w:ins>
      <w:ins w:id="142" w:author="ERCOT 06XX25" w:date="2025-05-15T14:17:00Z" w16du:dateUtc="2025-05-15T19:17:00Z">
        <w:r w:rsidR="003142CE">
          <w:rPr>
            <w:iCs/>
            <w:szCs w:val="20"/>
            <w:lang w:val="x-none" w:eastAsia="x-none"/>
          </w:rPr>
          <w:t>5</w:t>
        </w:r>
      </w:ins>
      <w:ins w:id="143" w:author="ERCOT 06XX25" w:date="2025-04-21T11:01:00Z" w16du:dateUtc="2025-04-21T16:01:00Z">
        <w:r w:rsidR="00941E3F">
          <w:rPr>
            <w:iCs/>
            <w:szCs w:val="20"/>
            <w:lang w:val="x-none" w:eastAsia="x-none"/>
          </w:rPr>
          <w:t>)</w:t>
        </w:r>
      </w:ins>
      <w:ins w:id="144" w:author="LCRA 022125" w:date="2025-02-21T12:51:00Z">
        <w:r>
          <w:rPr>
            <w:iCs/>
            <w:szCs w:val="20"/>
            <w:lang w:val="x-none" w:eastAsia="x-none"/>
          </w:rPr>
          <w:t xml:space="preserve"> above does not include the total Load loss resulting from the unavailability of </w:t>
        </w:r>
        <w:r w:rsidRPr="00402060">
          <w:rPr>
            <w:iCs/>
            <w:szCs w:val="20"/>
            <w:lang w:val="x-none" w:eastAsia="x-none"/>
          </w:rPr>
          <w:t xml:space="preserve">any </w:t>
        </w:r>
        <w:r>
          <w:rPr>
            <w:iCs/>
            <w:szCs w:val="20"/>
            <w:lang w:val="x-none" w:eastAsia="x-none"/>
          </w:rPr>
          <w:t>Facility</w:t>
        </w:r>
        <w:r w:rsidRPr="00402060">
          <w:rPr>
            <w:iCs/>
            <w:szCs w:val="20"/>
            <w:lang w:val="x-none" w:eastAsia="x-none"/>
          </w:rPr>
          <w:t xml:space="preserve"> included in paragraph</w:t>
        </w:r>
      </w:ins>
      <w:ins w:id="145" w:author="ERCOT 06XX25" w:date="2025-04-21T11:02:00Z" w16du:dateUtc="2025-04-21T16:02:00Z">
        <w:r w:rsidR="00941E3F">
          <w:rPr>
            <w:iCs/>
            <w:szCs w:val="20"/>
            <w:lang w:val="x-none" w:eastAsia="x-none"/>
          </w:rPr>
          <w:t>s</w:t>
        </w:r>
      </w:ins>
      <w:ins w:id="146" w:author="LCRA 022125" w:date="2025-02-21T12:51:00Z">
        <w:r w:rsidRPr="00402060">
          <w:rPr>
            <w:iCs/>
            <w:szCs w:val="20"/>
            <w:lang w:val="x-none" w:eastAsia="x-none"/>
          </w:rPr>
          <w:t xml:space="preserve"> (</w:t>
        </w:r>
        <w:del w:id="147" w:author="ERCOT 06XX25" w:date="2025-05-15T14:17:00Z" w16du:dateUtc="2025-05-15T19:17:00Z">
          <w:r w:rsidDel="003142CE">
            <w:rPr>
              <w:iCs/>
              <w:szCs w:val="20"/>
              <w:lang w:val="x-none" w:eastAsia="x-none"/>
            </w:rPr>
            <w:delText>3</w:delText>
          </w:r>
        </w:del>
      </w:ins>
      <w:ins w:id="148" w:author="ERCOT 06XX25" w:date="2025-05-15T14:17:00Z" w16du:dateUtc="2025-05-15T19:17:00Z">
        <w:r w:rsidR="003142CE">
          <w:rPr>
            <w:iCs/>
            <w:szCs w:val="20"/>
            <w:lang w:val="x-none" w:eastAsia="x-none"/>
          </w:rPr>
          <w:t>4</w:t>
        </w:r>
      </w:ins>
      <w:ins w:id="149" w:author="LCRA 022125" w:date="2025-02-21T12:51:00Z">
        <w:r w:rsidRPr="00402060">
          <w:rPr>
            <w:iCs/>
            <w:szCs w:val="20"/>
            <w:lang w:val="x-none" w:eastAsia="x-none"/>
          </w:rPr>
          <w:t>)</w:t>
        </w:r>
      </w:ins>
      <w:ins w:id="150" w:author="ERCOT 06XX25" w:date="2025-04-21T11:02:00Z" w16du:dateUtc="2025-04-21T16:02:00Z">
        <w:r w:rsidR="00941E3F">
          <w:rPr>
            <w:iCs/>
            <w:szCs w:val="20"/>
            <w:lang w:val="x-none" w:eastAsia="x-none"/>
          </w:rPr>
          <w:t xml:space="preserve"> and (</w:t>
        </w:r>
      </w:ins>
      <w:ins w:id="151" w:author="ERCOT 06XX25" w:date="2025-05-15T14:17:00Z" w16du:dateUtc="2025-05-15T19:17:00Z">
        <w:r w:rsidR="003142CE">
          <w:rPr>
            <w:iCs/>
            <w:szCs w:val="20"/>
            <w:lang w:val="x-none" w:eastAsia="x-none"/>
          </w:rPr>
          <w:t>5</w:t>
        </w:r>
      </w:ins>
      <w:ins w:id="152" w:author="ERCOT 06XX25" w:date="2025-04-21T11:02:00Z" w16du:dateUtc="2025-04-21T16:02:00Z">
        <w:r w:rsidR="00941E3F">
          <w:rPr>
            <w:iCs/>
            <w:szCs w:val="20"/>
            <w:lang w:val="x-none" w:eastAsia="x-none"/>
          </w:rPr>
          <w:t>)</w:t>
        </w:r>
      </w:ins>
      <w:ins w:id="153" w:author="LCRA 022125" w:date="2025-02-21T12:51:00Z">
        <w:r>
          <w:rPr>
            <w:iCs/>
            <w:szCs w:val="20"/>
            <w:lang w:val="x-none" w:eastAsia="x-none"/>
          </w:rPr>
          <w:t xml:space="preserve"> above, prior to Manual System Adjustments.</w:t>
        </w:r>
      </w:ins>
    </w:p>
    <w:p w14:paraId="41A230CA" w14:textId="77777777" w:rsidR="00AA613A" w:rsidRPr="00845195" w:rsidRDefault="00AA613A" w:rsidP="00AA613A">
      <w:pPr>
        <w:pStyle w:val="H4"/>
      </w:pPr>
      <w:r w:rsidRPr="00845195">
        <w:t>9.2.5 Required Interconnection Equipment</w:t>
      </w:r>
    </w:p>
    <w:p w14:paraId="0636937F" w14:textId="77777777" w:rsidR="00AA613A" w:rsidRPr="00845195" w:rsidRDefault="00AA613A" w:rsidP="00AA613A">
      <w:pPr>
        <w:pStyle w:val="BodyText"/>
        <w:ind w:left="720" w:hanging="720"/>
        <w:rPr>
          <w:iCs/>
          <w:szCs w:val="20"/>
          <w:lang w:val="x-none" w:eastAsia="x-none"/>
        </w:rPr>
      </w:pPr>
      <w:r w:rsidRPr="00845195">
        <w:rPr>
          <w:iCs/>
          <w:szCs w:val="20"/>
          <w:lang w:val="x-none" w:eastAsia="x-none"/>
        </w:rPr>
        <w:t xml:space="preserve">(1) </w:t>
      </w:r>
      <w:r>
        <w:rPr>
          <w:iCs/>
          <w:szCs w:val="20"/>
          <w:lang w:val="x-none" w:eastAsia="x-none"/>
        </w:rPr>
        <w:tab/>
      </w:r>
      <w:r w:rsidRPr="00845195">
        <w:rPr>
          <w:iCs/>
          <w:szCs w:val="20"/>
          <w:lang w:val="x-none" w:eastAsia="x-none"/>
        </w:rPr>
        <w:t>Each Service Delivery Point for a Large Load not co-located with a Generation Resource, Energy Storage Resource (ESR), or Settlement Only Generator (SOG) interconnected at transmission voltage to the ERCOT System must have a permanent configuration consisting of one or more breakers capable of interrupting fault current to isolate the Large Load from the ERCOT System without interrupting flow on the associated transmission lines. The breakers shall be under the remote control of the applicable TO.</w:t>
      </w:r>
    </w:p>
    <w:p w14:paraId="76C52801" w14:textId="77777777" w:rsidR="00AA613A" w:rsidRPr="00845195" w:rsidRDefault="00AA613A" w:rsidP="00AA613A">
      <w:pPr>
        <w:pStyle w:val="BodyText"/>
        <w:ind w:left="720" w:hanging="720"/>
        <w:rPr>
          <w:iCs/>
          <w:szCs w:val="20"/>
          <w:lang w:val="x-none" w:eastAsia="x-none"/>
        </w:rPr>
      </w:pPr>
      <w:r w:rsidRPr="00845195">
        <w:rPr>
          <w:iCs/>
          <w:szCs w:val="20"/>
          <w:lang w:val="x-none" w:eastAsia="x-none"/>
        </w:rPr>
        <w:t xml:space="preserve">(2) </w:t>
      </w:r>
      <w:r>
        <w:rPr>
          <w:iCs/>
          <w:szCs w:val="20"/>
          <w:lang w:val="x-none" w:eastAsia="x-none"/>
        </w:rPr>
        <w:tab/>
      </w:r>
      <w:r w:rsidRPr="00845195">
        <w:rPr>
          <w:iCs/>
          <w:szCs w:val="20"/>
          <w:lang w:val="x-none" w:eastAsia="x-none"/>
        </w:rPr>
        <w:t>Each Large Load co-located with a Generation Resource, ESR, or SOG interconnected at transmission voltage to the ERCOT System must have a permanent configuration consisting of one or more breakers capable of interrupting fault current to isolate the Large Load from the ERCOT System without isolating any of the co-located generators. The breakers shall be remotely controllable at the direction of the applicable QSE.</w:t>
      </w:r>
    </w:p>
    <w:p w14:paraId="049CA966" w14:textId="0534A5CE" w:rsidR="00AA613A" w:rsidRPr="00845195" w:rsidDel="00AA613A" w:rsidRDefault="00AA613A" w:rsidP="00AA613A">
      <w:pPr>
        <w:pStyle w:val="BodyText"/>
        <w:ind w:left="720" w:hanging="720"/>
        <w:rPr>
          <w:del w:id="154" w:author="ERCOT 06XX25" w:date="2025-05-16T12:11:00Z" w16du:dateUtc="2025-05-16T17:11:00Z"/>
          <w:iCs/>
          <w:szCs w:val="20"/>
          <w:lang w:val="x-none" w:eastAsia="x-none"/>
        </w:rPr>
      </w:pPr>
      <w:del w:id="155" w:author="ERCOT 06XX25" w:date="2025-05-16T12:11:00Z" w16du:dateUtc="2025-05-16T17:11:00Z">
        <w:r w:rsidRPr="00845195" w:rsidDel="00AA613A">
          <w:rPr>
            <w:iCs/>
            <w:szCs w:val="20"/>
            <w:lang w:val="x-none" w:eastAsia="x-none"/>
          </w:rPr>
          <w:delText xml:space="preserve">(3) </w:delText>
        </w:r>
        <w:r w:rsidDel="00AA613A">
          <w:rPr>
            <w:iCs/>
            <w:szCs w:val="20"/>
            <w:lang w:val="x-none" w:eastAsia="x-none"/>
          </w:rPr>
          <w:tab/>
        </w:r>
        <w:r w:rsidRPr="00845195" w:rsidDel="00AA613A">
          <w:rPr>
            <w:iCs/>
            <w:szCs w:val="20"/>
            <w:lang w:val="x-none" w:eastAsia="x-none"/>
          </w:rPr>
          <w:delText>Projects with an initial LLIS submission date on or after June 1, 2025 shall not have an interconnection configuration such that any category P1 or P7 event described in the NERC Reliability Standard addressing Transmission Planning Performance Requirements results in more than 1,000 MW of consequential Load loss.</w:delText>
        </w:r>
      </w:del>
    </w:p>
    <w:p w14:paraId="091B6B6D" w14:textId="31697996" w:rsidR="00AA613A" w:rsidRPr="00845195" w:rsidDel="00AA613A" w:rsidRDefault="00AA613A" w:rsidP="00AA613A">
      <w:pPr>
        <w:pStyle w:val="BodyText"/>
        <w:ind w:left="1440" w:hanging="720"/>
        <w:rPr>
          <w:del w:id="156" w:author="ERCOT 06XX25" w:date="2025-05-16T12:11:00Z" w16du:dateUtc="2025-05-16T17:11:00Z"/>
          <w:iCs/>
          <w:szCs w:val="20"/>
          <w:lang w:val="x-none" w:eastAsia="x-none"/>
        </w:rPr>
      </w:pPr>
      <w:del w:id="157" w:author="ERCOT 06XX25" w:date="2025-05-16T12:11:00Z" w16du:dateUtc="2025-05-16T17:11:00Z">
        <w:r w:rsidRPr="00845195" w:rsidDel="00AA613A">
          <w:rPr>
            <w:iCs/>
            <w:szCs w:val="20"/>
            <w:lang w:val="x-none" w:eastAsia="x-none"/>
          </w:rPr>
          <w:delText xml:space="preserve">(a) </w:delText>
        </w:r>
        <w:r w:rsidDel="00AA613A">
          <w:rPr>
            <w:iCs/>
            <w:szCs w:val="20"/>
            <w:lang w:val="x-none" w:eastAsia="x-none"/>
          </w:rPr>
          <w:tab/>
        </w:r>
        <w:r w:rsidRPr="00845195" w:rsidDel="00AA613A">
          <w:rPr>
            <w:iCs/>
            <w:szCs w:val="20"/>
            <w:lang w:val="x-none" w:eastAsia="x-none"/>
          </w:rPr>
          <w:delText>All Loads co-located with a Generation Resource as described in Protocol Section 10.3.2.3, Generation Netting for ERCOT-Polled Settlement Meters shall be subject to the requirements of this paragraph.</w:delText>
        </w:r>
      </w:del>
    </w:p>
    <w:p w14:paraId="7BF4DF01" w14:textId="2F391FFE" w:rsidR="00AA613A" w:rsidRPr="00845195" w:rsidDel="00AA613A" w:rsidRDefault="00AA613A" w:rsidP="00AA613A">
      <w:pPr>
        <w:pStyle w:val="BodyText"/>
        <w:ind w:left="720" w:hanging="720"/>
        <w:rPr>
          <w:del w:id="158" w:author="ERCOT 06XX25" w:date="2025-05-16T12:11:00Z" w16du:dateUtc="2025-05-16T17:11:00Z"/>
          <w:iCs/>
          <w:szCs w:val="20"/>
          <w:lang w:val="x-none" w:eastAsia="x-none"/>
        </w:rPr>
      </w:pPr>
      <w:del w:id="159" w:author="ERCOT 06XX25" w:date="2025-05-16T12:11:00Z" w16du:dateUtc="2025-05-16T17:11:00Z">
        <w:r w:rsidRPr="00845195" w:rsidDel="00AA613A">
          <w:rPr>
            <w:iCs/>
            <w:szCs w:val="20"/>
            <w:lang w:val="x-none" w:eastAsia="x-none"/>
          </w:rPr>
          <w:lastRenderedPageBreak/>
          <w:delText xml:space="preserve">(4) </w:delText>
        </w:r>
        <w:r w:rsidDel="00AA613A">
          <w:rPr>
            <w:iCs/>
            <w:szCs w:val="20"/>
            <w:lang w:val="x-none" w:eastAsia="x-none"/>
          </w:rPr>
          <w:tab/>
        </w:r>
        <w:r w:rsidRPr="00845195" w:rsidDel="00AA613A">
          <w:rPr>
            <w:iCs/>
            <w:szCs w:val="20"/>
            <w:lang w:val="x-none" w:eastAsia="x-none"/>
          </w:rPr>
          <w:delText>Projects with an initial LLIS submission date before June 1, 2025 shall comply with the requirements of paragraph (3) of this Section if, on or after June 1, 2025 a modification to the Large Load subject to the requirements of Section 9.2.1, Applicability of the Large Load Interconnection Study Process, is made.</w:delText>
        </w:r>
      </w:del>
    </w:p>
    <w:p w14:paraId="3902B09D" w14:textId="07FBB1AB" w:rsidR="00FA3105" w:rsidRPr="00F9409C" w:rsidRDefault="00FA3105" w:rsidP="00941E3F">
      <w:pPr>
        <w:pStyle w:val="BodyText"/>
        <w:ind w:left="720" w:hanging="720"/>
        <w:rPr>
          <w:iCs/>
          <w:szCs w:val="20"/>
          <w:lang w:val="x-none" w:eastAsia="x-none"/>
        </w:rPr>
      </w:pPr>
    </w:p>
    <w:sectPr w:rsidR="00FA3105" w:rsidRPr="00F9409C"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F0FFF" w14:textId="77777777" w:rsidR="00805FB2" w:rsidRDefault="00805FB2">
      <w:r>
        <w:separator/>
      </w:r>
    </w:p>
  </w:endnote>
  <w:endnote w:type="continuationSeparator" w:id="0">
    <w:p w14:paraId="69B170AD" w14:textId="77777777" w:rsidR="00805FB2" w:rsidRDefault="00805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FC6A6" w14:textId="73C3BDE3" w:rsidR="003D0994" w:rsidRDefault="009E4C2C" w:rsidP="0074209E">
    <w:pPr>
      <w:pStyle w:val="Footer"/>
      <w:tabs>
        <w:tab w:val="clear" w:pos="4320"/>
        <w:tab w:val="clear" w:pos="8640"/>
        <w:tab w:val="right" w:pos="9360"/>
      </w:tabs>
      <w:rPr>
        <w:rFonts w:ascii="Arial" w:hAnsi="Arial"/>
        <w:sz w:val="18"/>
      </w:rPr>
    </w:pPr>
    <w:r>
      <w:rPr>
        <w:rFonts w:ascii="Arial" w:hAnsi="Arial"/>
        <w:sz w:val="18"/>
      </w:rPr>
      <w:t>1</w:t>
    </w:r>
    <w:r w:rsidR="00201246">
      <w:rPr>
        <w:rFonts w:ascii="Arial" w:hAnsi="Arial"/>
        <w:sz w:val="18"/>
      </w:rPr>
      <w:t>22</w:t>
    </w:r>
    <w:r w:rsidR="00170E84">
      <w:rPr>
        <w:rFonts w:ascii="Arial" w:hAnsi="Arial"/>
        <w:sz w:val="18"/>
      </w:rPr>
      <w:t>P</w:t>
    </w:r>
    <w:r w:rsidR="00C158EE">
      <w:rPr>
        <w:rFonts w:ascii="Arial" w:hAnsi="Arial"/>
        <w:sz w:val="18"/>
      </w:rPr>
      <w:t>GRR</w:t>
    </w:r>
    <w:r>
      <w:rPr>
        <w:rFonts w:ascii="Arial" w:hAnsi="Arial"/>
        <w:sz w:val="18"/>
      </w:rPr>
      <w:t>-</w:t>
    </w:r>
    <w:r w:rsidR="009C19EA">
      <w:rPr>
        <w:rFonts w:ascii="Arial" w:hAnsi="Arial"/>
        <w:sz w:val="18"/>
      </w:rPr>
      <w:t>0</w:t>
    </w:r>
    <w:r w:rsidR="00CB64DD">
      <w:rPr>
        <w:rFonts w:ascii="Arial" w:hAnsi="Arial"/>
        <w:sz w:val="18"/>
      </w:rPr>
      <w:t>9 ERCOT</w:t>
    </w:r>
    <w:r>
      <w:rPr>
        <w:rFonts w:ascii="Arial" w:hAnsi="Arial"/>
        <w:sz w:val="18"/>
      </w:rPr>
      <w:t xml:space="preserve"> Comments 0</w:t>
    </w:r>
    <w:r w:rsidR="00CB64DD">
      <w:rPr>
        <w:rFonts w:ascii="Arial" w:hAnsi="Arial"/>
        <w:sz w:val="18"/>
      </w:rPr>
      <w:t>6XX</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804BCE7"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3B718" w14:textId="77777777" w:rsidR="00805FB2" w:rsidRDefault="00805FB2">
      <w:r>
        <w:separator/>
      </w:r>
    </w:p>
  </w:footnote>
  <w:footnote w:type="continuationSeparator" w:id="0">
    <w:p w14:paraId="562ED215" w14:textId="77777777" w:rsidR="00805FB2" w:rsidRDefault="00805FB2">
      <w:r>
        <w:continuationSeparator/>
      </w:r>
    </w:p>
  </w:footnote>
  <w:footnote w:id="1">
    <w:p w14:paraId="687452C5" w14:textId="2FB3E179" w:rsidR="00DF7FE9" w:rsidRDefault="00DF7FE9">
      <w:pPr>
        <w:pStyle w:val="FootnoteText"/>
      </w:pPr>
      <w:r>
        <w:rPr>
          <w:rStyle w:val="FootnoteReference"/>
        </w:rPr>
        <w:footnoteRef/>
      </w:r>
      <w:r>
        <w:t xml:space="preserve"> </w:t>
      </w:r>
      <w:hyperlink r:id="rId1" w:history="1">
        <w:r w:rsidRPr="00FE3ADF">
          <w:rPr>
            <w:rStyle w:val="Hyperlink"/>
          </w:rPr>
          <w:t>https://www.ercot.com/files/docs/2025/05/15/Large_Load_Loss_Analysis_051625_LLWG.pptx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B8E1C" w14:textId="6661AF90" w:rsidR="003D0994" w:rsidRDefault="00170E84" w:rsidP="000B073E">
    <w:pPr>
      <w:pStyle w:val="Header"/>
      <w:jc w:val="cente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88E4F3C"/>
    <w:multiLevelType w:val="hybridMultilevel"/>
    <w:tmpl w:val="25E42690"/>
    <w:lvl w:ilvl="0" w:tplc="7BE46D72">
      <w:start w:val="9"/>
      <w:numFmt w:val="lowerLetter"/>
      <w:lvlText w:val="(%1)"/>
      <w:lvlJc w:val="left"/>
      <w:pPr>
        <w:ind w:left="1080" w:hanging="360"/>
      </w:pPr>
      <w:rPr>
        <w:color w:val="FF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F791CD1"/>
    <w:multiLevelType w:val="hybridMultilevel"/>
    <w:tmpl w:val="D2C2F14C"/>
    <w:lvl w:ilvl="0" w:tplc="8216F8A0">
      <w:start w:val="2"/>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15:restartNumberingAfterBreak="0">
    <w:nsid w:val="3CF12D13"/>
    <w:multiLevelType w:val="hybridMultilevel"/>
    <w:tmpl w:val="D7BABB7E"/>
    <w:lvl w:ilvl="0" w:tplc="0E485548">
      <w:start w:val="35"/>
      <w:numFmt w:val="lowerLetter"/>
      <w:lvlText w:val="(%1)"/>
      <w:lvlJc w:val="left"/>
      <w:pPr>
        <w:ind w:left="108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C0451A"/>
    <w:multiLevelType w:val="hybridMultilevel"/>
    <w:tmpl w:val="2D78B0E4"/>
    <w:lvl w:ilvl="0" w:tplc="A7A61864">
      <w:start w:val="1"/>
      <w:numFmt w:val="lowerLetter"/>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EFB3B31"/>
    <w:multiLevelType w:val="hybridMultilevel"/>
    <w:tmpl w:val="CB806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46790A"/>
    <w:multiLevelType w:val="hybridMultilevel"/>
    <w:tmpl w:val="9F68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8447018">
    <w:abstractNumId w:val="0"/>
  </w:num>
  <w:num w:numId="2" w16cid:durableId="692728530">
    <w:abstractNumId w:val="5"/>
  </w:num>
  <w:num w:numId="3" w16cid:durableId="1824542861">
    <w:abstractNumId w:val="7"/>
  </w:num>
  <w:num w:numId="4" w16cid:durableId="112016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7547270">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1326033">
    <w:abstractNumId w:val="1"/>
  </w:num>
  <w:num w:numId="7" w16cid:durableId="236136698">
    <w:abstractNumId w:val="3"/>
  </w:num>
  <w:num w:numId="8" w16cid:durableId="450441300">
    <w:abstractNumId w:val="2"/>
  </w:num>
  <w:num w:numId="9" w16cid:durableId="152937014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022125">
    <w15:presenceInfo w15:providerId="None" w15:userId="LCRA 022125"/>
  </w15:person>
  <w15:person w15:author="ERCOT 06XX25">
    <w15:presenceInfo w15:providerId="None" w15:userId="ERCOT 06XX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6B8B"/>
    <w:rsid w:val="00037668"/>
    <w:rsid w:val="000468E0"/>
    <w:rsid w:val="0007209B"/>
    <w:rsid w:val="00075A94"/>
    <w:rsid w:val="00076D53"/>
    <w:rsid w:val="000919A4"/>
    <w:rsid w:val="000B073E"/>
    <w:rsid w:val="000C0467"/>
    <w:rsid w:val="00106A91"/>
    <w:rsid w:val="00121737"/>
    <w:rsid w:val="00132855"/>
    <w:rsid w:val="00134A93"/>
    <w:rsid w:val="00152993"/>
    <w:rsid w:val="00157A84"/>
    <w:rsid w:val="00170297"/>
    <w:rsid w:val="00170E84"/>
    <w:rsid w:val="00192E04"/>
    <w:rsid w:val="001A227D"/>
    <w:rsid w:val="001A77F9"/>
    <w:rsid w:val="001C4594"/>
    <w:rsid w:val="001E2032"/>
    <w:rsid w:val="00201246"/>
    <w:rsid w:val="00230B61"/>
    <w:rsid w:val="00237F13"/>
    <w:rsid w:val="00266D99"/>
    <w:rsid w:val="002771E6"/>
    <w:rsid w:val="002849D1"/>
    <w:rsid w:val="002A69ED"/>
    <w:rsid w:val="002D228D"/>
    <w:rsid w:val="002D3794"/>
    <w:rsid w:val="002D5DD7"/>
    <w:rsid w:val="003010C0"/>
    <w:rsid w:val="003142CE"/>
    <w:rsid w:val="00332A97"/>
    <w:rsid w:val="00350C00"/>
    <w:rsid w:val="00365541"/>
    <w:rsid w:val="00366113"/>
    <w:rsid w:val="00366799"/>
    <w:rsid w:val="00390590"/>
    <w:rsid w:val="0039431C"/>
    <w:rsid w:val="003A0987"/>
    <w:rsid w:val="003B76CF"/>
    <w:rsid w:val="003C270C"/>
    <w:rsid w:val="003C405A"/>
    <w:rsid w:val="003C7B2E"/>
    <w:rsid w:val="003D0994"/>
    <w:rsid w:val="003E7D74"/>
    <w:rsid w:val="003F2EB3"/>
    <w:rsid w:val="00402060"/>
    <w:rsid w:val="00423824"/>
    <w:rsid w:val="0043567D"/>
    <w:rsid w:val="004467BD"/>
    <w:rsid w:val="00467918"/>
    <w:rsid w:val="004706AD"/>
    <w:rsid w:val="004940AE"/>
    <w:rsid w:val="004B1863"/>
    <w:rsid w:val="004B7B90"/>
    <w:rsid w:val="004D5C49"/>
    <w:rsid w:val="004E2C19"/>
    <w:rsid w:val="00526105"/>
    <w:rsid w:val="00553E23"/>
    <w:rsid w:val="00562CAC"/>
    <w:rsid w:val="00572300"/>
    <w:rsid w:val="005826D0"/>
    <w:rsid w:val="005A59E3"/>
    <w:rsid w:val="005C1211"/>
    <w:rsid w:val="005D284C"/>
    <w:rsid w:val="00623716"/>
    <w:rsid w:val="00633E23"/>
    <w:rsid w:val="006610C3"/>
    <w:rsid w:val="00673B94"/>
    <w:rsid w:val="00680AC6"/>
    <w:rsid w:val="006835D8"/>
    <w:rsid w:val="006934C4"/>
    <w:rsid w:val="006C316E"/>
    <w:rsid w:val="006D0F7C"/>
    <w:rsid w:val="006D5A07"/>
    <w:rsid w:val="006E5AC5"/>
    <w:rsid w:val="007269C4"/>
    <w:rsid w:val="00734EAF"/>
    <w:rsid w:val="0074209E"/>
    <w:rsid w:val="00747C3A"/>
    <w:rsid w:val="00783406"/>
    <w:rsid w:val="007F2CA8"/>
    <w:rsid w:val="007F5481"/>
    <w:rsid w:val="007F7161"/>
    <w:rsid w:val="00802DEF"/>
    <w:rsid w:val="00805FB2"/>
    <w:rsid w:val="0081552F"/>
    <w:rsid w:val="00823E4A"/>
    <w:rsid w:val="008350BA"/>
    <w:rsid w:val="00835237"/>
    <w:rsid w:val="00845195"/>
    <w:rsid w:val="0085559E"/>
    <w:rsid w:val="00856669"/>
    <w:rsid w:val="00863EE3"/>
    <w:rsid w:val="008660E0"/>
    <w:rsid w:val="00871151"/>
    <w:rsid w:val="0087171F"/>
    <w:rsid w:val="00881FE9"/>
    <w:rsid w:val="00896B1B"/>
    <w:rsid w:val="008A0730"/>
    <w:rsid w:val="008B6884"/>
    <w:rsid w:val="008E559E"/>
    <w:rsid w:val="008F5ABD"/>
    <w:rsid w:val="00916080"/>
    <w:rsid w:val="00921A68"/>
    <w:rsid w:val="0092225A"/>
    <w:rsid w:val="00934E51"/>
    <w:rsid w:val="00941E3F"/>
    <w:rsid w:val="00955C2D"/>
    <w:rsid w:val="00960706"/>
    <w:rsid w:val="00960EEC"/>
    <w:rsid w:val="00963CE6"/>
    <w:rsid w:val="0098061B"/>
    <w:rsid w:val="00994F3A"/>
    <w:rsid w:val="009B2DA1"/>
    <w:rsid w:val="009C19EA"/>
    <w:rsid w:val="009E4C2C"/>
    <w:rsid w:val="009F44F3"/>
    <w:rsid w:val="00A015C4"/>
    <w:rsid w:val="00A1077D"/>
    <w:rsid w:val="00A12126"/>
    <w:rsid w:val="00A15172"/>
    <w:rsid w:val="00A21E16"/>
    <w:rsid w:val="00A50625"/>
    <w:rsid w:val="00A52A43"/>
    <w:rsid w:val="00AA613A"/>
    <w:rsid w:val="00AC097A"/>
    <w:rsid w:val="00AD12B9"/>
    <w:rsid w:val="00AF6173"/>
    <w:rsid w:val="00B44A1C"/>
    <w:rsid w:val="00B46599"/>
    <w:rsid w:val="00B56BAF"/>
    <w:rsid w:val="00B845F9"/>
    <w:rsid w:val="00B9393E"/>
    <w:rsid w:val="00BB6CB3"/>
    <w:rsid w:val="00BD5976"/>
    <w:rsid w:val="00C0598D"/>
    <w:rsid w:val="00C1029F"/>
    <w:rsid w:val="00C11956"/>
    <w:rsid w:val="00C158EE"/>
    <w:rsid w:val="00C15C5B"/>
    <w:rsid w:val="00C602E5"/>
    <w:rsid w:val="00C65E3F"/>
    <w:rsid w:val="00C73F66"/>
    <w:rsid w:val="00C748FD"/>
    <w:rsid w:val="00C94244"/>
    <w:rsid w:val="00CA256C"/>
    <w:rsid w:val="00CA7BDB"/>
    <w:rsid w:val="00CB64DD"/>
    <w:rsid w:val="00CD4418"/>
    <w:rsid w:val="00CE66D5"/>
    <w:rsid w:val="00D24DCF"/>
    <w:rsid w:val="00D30CAD"/>
    <w:rsid w:val="00D4046E"/>
    <w:rsid w:val="00D51E86"/>
    <w:rsid w:val="00D53ACF"/>
    <w:rsid w:val="00D6579D"/>
    <w:rsid w:val="00DD4739"/>
    <w:rsid w:val="00DD60E0"/>
    <w:rsid w:val="00DE5F33"/>
    <w:rsid w:val="00DF7FE9"/>
    <w:rsid w:val="00E07B54"/>
    <w:rsid w:val="00E11F78"/>
    <w:rsid w:val="00E237F1"/>
    <w:rsid w:val="00E3181E"/>
    <w:rsid w:val="00E3477A"/>
    <w:rsid w:val="00E621E1"/>
    <w:rsid w:val="00E928B3"/>
    <w:rsid w:val="00E9329C"/>
    <w:rsid w:val="00E95AF1"/>
    <w:rsid w:val="00EB78E4"/>
    <w:rsid w:val="00EC55B3"/>
    <w:rsid w:val="00F038EC"/>
    <w:rsid w:val="00F07828"/>
    <w:rsid w:val="00F32395"/>
    <w:rsid w:val="00F57648"/>
    <w:rsid w:val="00F812B9"/>
    <w:rsid w:val="00F93619"/>
    <w:rsid w:val="00F9409C"/>
    <w:rsid w:val="00F96FB2"/>
    <w:rsid w:val="00FA3105"/>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F1811D"/>
  <w15:chartTrackingRefBased/>
  <w15:docId w15:val="{D692504B-59EF-4E58-ACFD-D0CF49F4E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CD4418"/>
    <w:rPr>
      <w:color w:val="605E5C"/>
      <w:shd w:val="clear" w:color="auto" w:fill="E1DFDD"/>
    </w:rPr>
  </w:style>
  <w:style w:type="paragraph" w:customStyle="1" w:styleId="H4">
    <w:name w:val="H4"/>
    <w:basedOn w:val="Heading4"/>
    <w:next w:val="BodyText"/>
    <w:link w:val="H4Char"/>
    <w:rsid w:val="00CD4418"/>
    <w:pPr>
      <w:numPr>
        <w:ilvl w:val="0"/>
        <w:numId w:val="0"/>
      </w:numPr>
      <w:tabs>
        <w:tab w:val="left" w:pos="1260"/>
      </w:tabs>
      <w:spacing w:before="240"/>
      <w:ind w:left="1260" w:hanging="1260"/>
    </w:pPr>
  </w:style>
  <w:style w:type="paragraph" w:styleId="List">
    <w:name w:val="List"/>
    <w:aliases w:val=" Char2 Char Char Char Char, Char2 Char, Char1,Char1,Char2 Char,Char2 Char Char Char Char"/>
    <w:basedOn w:val="Normal"/>
    <w:link w:val="ListChar"/>
    <w:rsid w:val="00CD4418"/>
    <w:pPr>
      <w:spacing w:after="240"/>
      <w:ind w:left="720" w:hanging="720"/>
    </w:pPr>
    <w:rPr>
      <w:szCs w:val="20"/>
    </w:rPr>
  </w:style>
  <w:style w:type="character" w:customStyle="1" w:styleId="ListChar">
    <w:name w:val="List Char"/>
    <w:aliases w:val=" Char2 Char Char Char Char Char, Char2 Char Char, Char1 Char,Char1 Char,Char2 Char Char,Char2 Char Char Char Char Char"/>
    <w:link w:val="List"/>
    <w:rsid w:val="00CD4418"/>
    <w:rPr>
      <w:sz w:val="24"/>
    </w:rPr>
  </w:style>
  <w:style w:type="character" w:customStyle="1" w:styleId="H4Char">
    <w:name w:val="H4 Char"/>
    <w:link w:val="H4"/>
    <w:locked/>
    <w:rsid w:val="00CD4418"/>
    <w:rPr>
      <w:b/>
      <w:bCs/>
      <w:snapToGrid w:val="0"/>
      <w:sz w:val="24"/>
    </w:rPr>
  </w:style>
  <w:style w:type="character" w:customStyle="1" w:styleId="CommentTextChar">
    <w:name w:val="Comment Text Char"/>
    <w:link w:val="CommentText"/>
    <w:semiHidden/>
    <w:rsid w:val="00CD4418"/>
  </w:style>
  <w:style w:type="paragraph" w:styleId="Revision">
    <w:name w:val="Revision"/>
    <w:hidden/>
    <w:uiPriority w:val="99"/>
    <w:semiHidden/>
    <w:rsid w:val="00A12126"/>
    <w:rPr>
      <w:sz w:val="24"/>
      <w:szCs w:val="24"/>
    </w:rPr>
  </w:style>
  <w:style w:type="character" w:customStyle="1" w:styleId="normaltextrun">
    <w:name w:val="normaltextrun"/>
    <w:basedOn w:val="DefaultParagraphFont"/>
    <w:rsid w:val="0098061B"/>
  </w:style>
  <w:style w:type="paragraph" w:styleId="FootnoteText">
    <w:name w:val="footnote text"/>
    <w:basedOn w:val="Normal"/>
    <w:link w:val="FootnoteTextChar"/>
    <w:rsid w:val="00DF7FE9"/>
    <w:rPr>
      <w:sz w:val="20"/>
      <w:szCs w:val="20"/>
    </w:rPr>
  </w:style>
  <w:style w:type="character" w:customStyle="1" w:styleId="FootnoteTextChar">
    <w:name w:val="Footnote Text Char"/>
    <w:basedOn w:val="DefaultParagraphFont"/>
    <w:link w:val="FootnoteText"/>
    <w:rsid w:val="00DF7FE9"/>
  </w:style>
  <w:style w:type="character" w:styleId="FootnoteReference">
    <w:name w:val="footnote reference"/>
    <w:basedOn w:val="DefaultParagraphFont"/>
    <w:rsid w:val="00DF7FE9"/>
    <w:rPr>
      <w:vertAlign w:val="superscript"/>
    </w:rPr>
  </w:style>
  <w:style w:type="character" w:customStyle="1" w:styleId="HeaderChar">
    <w:name w:val="Header Char"/>
    <w:basedOn w:val="DefaultParagraphFont"/>
    <w:link w:val="Header"/>
    <w:rsid w:val="00121737"/>
    <w:rPr>
      <w:rFonts w:ascii="Arial" w:hAnsi="Arial"/>
      <w:b/>
      <w:bCs/>
      <w:sz w:val="24"/>
      <w:szCs w:val="24"/>
    </w:rPr>
  </w:style>
  <w:style w:type="character" w:customStyle="1" w:styleId="NormalArialChar">
    <w:name w:val="Normal+Arial Char"/>
    <w:link w:val="NormalArial"/>
    <w:locked/>
    <w:rsid w:val="0012173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03765">
      <w:bodyDiv w:val="1"/>
      <w:marLeft w:val="0"/>
      <w:marRight w:val="0"/>
      <w:marTop w:val="0"/>
      <w:marBottom w:val="0"/>
      <w:divBdr>
        <w:top w:val="none" w:sz="0" w:space="0" w:color="auto"/>
        <w:left w:val="none" w:sz="0" w:space="0" w:color="auto"/>
        <w:bottom w:val="none" w:sz="0" w:space="0" w:color="auto"/>
        <w:right w:val="none" w:sz="0" w:space="0" w:color="auto"/>
      </w:divBdr>
    </w:div>
    <w:div w:id="92020267">
      <w:bodyDiv w:val="1"/>
      <w:marLeft w:val="0"/>
      <w:marRight w:val="0"/>
      <w:marTop w:val="0"/>
      <w:marBottom w:val="0"/>
      <w:divBdr>
        <w:top w:val="none" w:sz="0" w:space="0" w:color="auto"/>
        <w:left w:val="none" w:sz="0" w:space="0" w:color="auto"/>
        <w:bottom w:val="none" w:sz="0" w:space="0" w:color="auto"/>
        <w:right w:val="none" w:sz="0" w:space="0" w:color="auto"/>
      </w:divBdr>
    </w:div>
    <w:div w:id="111443492">
      <w:bodyDiv w:val="1"/>
      <w:marLeft w:val="0"/>
      <w:marRight w:val="0"/>
      <w:marTop w:val="0"/>
      <w:marBottom w:val="0"/>
      <w:divBdr>
        <w:top w:val="none" w:sz="0" w:space="0" w:color="auto"/>
        <w:left w:val="none" w:sz="0" w:space="0" w:color="auto"/>
        <w:bottom w:val="none" w:sz="0" w:space="0" w:color="auto"/>
        <w:right w:val="none" w:sz="0" w:space="0" w:color="auto"/>
      </w:divBdr>
    </w:div>
    <w:div w:id="276910311">
      <w:bodyDiv w:val="1"/>
      <w:marLeft w:val="0"/>
      <w:marRight w:val="0"/>
      <w:marTop w:val="0"/>
      <w:marBottom w:val="0"/>
      <w:divBdr>
        <w:top w:val="none" w:sz="0" w:space="0" w:color="auto"/>
        <w:left w:val="none" w:sz="0" w:space="0" w:color="auto"/>
        <w:bottom w:val="none" w:sz="0" w:space="0" w:color="auto"/>
        <w:right w:val="none" w:sz="0" w:space="0" w:color="auto"/>
      </w:divBdr>
    </w:div>
    <w:div w:id="295569951">
      <w:bodyDiv w:val="1"/>
      <w:marLeft w:val="0"/>
      <w:marRight w:val="0"/>
      <w:marTop w:val="0"/>
      <w:marBottom w:val="0"/>
      <w:divBdr>
        <w:top w:val="none" w:sz="0" w:space="0" w:color="auto"/>
        <w:left w:val="none" w:sz="0" w:space="0" w:color="auto"/>
        <w:bottom w:val="none" w:sz="0" w:space="0" w:color="auto"/>
        <w:right w:val="none" w:sz="0" w:space="0" w:color="auto"/>
      </w:divBdr>
    </w:div>
    <w:div w:id="510411231">
      <w:bodyDiv w:val="1"/>
      <w:marLeft w:val="0"/>
      <w:marRight w:val="0"/>
      <w:marTop w:val="0"/>
      <w:marBottom w:val="0"/>
      <w:divBdr>
        <w:top w:val="none" w:sz="0" w:space="0" w:color="auto"/>
        <w:left w:val="none" w:sz="0" w:space="0" w:color="auto"/>
        <w:bottom w:val="none" w:sz="0" w:space="0" w:color="auto"/>
        <w:right w:val="none" w:sz="0" w:space="0" w:color="auto"/>
      </w:divBdr>
    </w:div>
    <w:div w:id="546769226">
      <w:bodyDiv w:val="1"/>
      <w:marLeft w:val="0"/>
      <w:marRight w:val="0"/>
      <w:marTop w:val="0"/>
      <w:marBottom w:val="0"/>
      <w:divBdr>
        <w:top w:val="none" w:sz="0" w:space="0" w:color="auto"/>
        <w:left w:val="none" w:sz="0" w:space="0" w:color="auto"/>
        <w:bottom w:val="none" w:sz="0" w:space="0" w:color="auto"/>
        <w:right w:val="none" w:sz="0" w:space="0" w:color="auto"/>
      </w:divBdr>
    </w:div>
    <w:div w:id="869299792">
      <w:bodyDiv w:val="1"/>
      <w:marLeft w:val="0"/>
      <w:marRight w:val="0"/>
      <w:marTop w:val="0"/>
      <w:marBottom w:val="0"/>
      <w:divBdr>
        <w:top w:val="none" w:sz="0" w:space="0" w:color="auto"/>
        <w:left w:val="none" w:sz="0" w:space="0" w:color="auto"/>
        <w:bottom w:val="none" w:sz="0" w:space="0" w:color="auto"/>
        <w:right w:val="none" w:sz="0" w:space="0" w:color="auto"/>
      </w:divBdr>
    </w:div>
    <w:div w:id="100355784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49721744">
      <w:bodyDiv w:val="1"/>
      <w:marLeft w:val="0"/>
      <w:marRight w:val="0"/>
      <w:marTop w:val="0"/>
      <w:marBottom w:val="0"/>
      <w:divBdr>
        <w:top w:val="none" w:sz="0" w:space="0" w:color="auto"/>
        <w:left w:val="none" w:sz="0" w:space="0" w:color="auto"/>
        <w:bottom w:val="none" w:sz="0" w:space="0" w:color="auto"/>
        <w:right w:val="none" w:sz="0" w:space="0" w:color="auto"/>
      </w:divBdr>
    </w:div>
    <w:div w:id="1370839801">
      <w:bodyDiv w:val="1"/>
      <w:marLeft w:val="0"/>
      <w:marRight w:val="0"/>
      <w:marTop w:val="0"/>
      <w:marBottom w:val="0"/>
      <w:divBdr>
        <w:top w:val="none" w:sz="0" w:space="0" w:color="auto"/>
        <w:left w:val="none" w:sz="0" w:space="0" w:color="auto"/>
        <w:bottom w:val="none" w:sz="0" w:space="0" w:color="auto"/>
        <w:right w:val="none" w:sz="0" w:space="0" w:color="auto"/>
      </w:divBdr>
    </w:div>
    <w:div w:id="1498421331">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89579649">
      <w:bodyDiv w:val="1"/>
      <w:marLeft w:val="0"/>
      <w:marRight w:val="0"/>
      <w:marTop w:val="0"/>
      <w:marBottom w:val="0"/>
      <w:divBdr>
        <w:top w:val="none" w:sz="0" w:space="0" w:color="auto"/>
        <w:left w:val="none" w:sz="0" w:space="0" w:color="auto"/>
        <w:bottom w:val="none" w:sz="0" w:space="0" w:color="auto"/>
        <w:right w:val="none" w:sz="0" w:space="0" w:color="auto"/>
      </w:divBdr>
    </w:div>
    <w:div w:id="1615285444">
      <w:bodyDiv w:val="1"/>
      <w:marLeft w:val="0"/>
      <w:marRight w:val="0"/>
      <w:marTop w:val="0"/>
      <w:marBottom w:val="0"/>
      <w:divBdr>
        <w:top w:val="none" w:sz="0" w:space="0" w:color="auto"/>
        <w:left w:val="none" w:sz="0" w:space="0" w:color="auto"/>
        <w:bottom w:val="none" w:sz="0" w:space="0" w:color="auto"/>
        <w:right w:val="none" w:sz="0" w:space="0" w:color="auto"/>
      </w:divBdr>
    </w:div>
    <w:div w:id="205508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billo@ercot.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PGRR122"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5/15/Large_Load_Loss_Analysis_051625_LLWG.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1FF0C7-B805-4699-963E-43CF7CBA6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EC62FC-6A65-4BCF-9578-54117A51DC05}">
  <ds:schemaRefs>
    <ds:schemaRef ds:uri="http://schemas.openxmlformats.org/officeDocument/2006/bibliography"/>
  </ds:schemaRefs>
</ds:datastoreItem>
</file>

<file path=customXml/itemProps3.xml><?xml version="1.0" encoding="utf-8"?>
<ds:datastoreItem xmlns:ds="http://schemas.openxmlformats.org/officeDocument/2006/customXml" ds:itemID="{B1E44D89-C669-4BA2-963A-7F57CD677146}">
  <ds:schemaRefs>
    <ds:schemaRef ds:uri="http://schemas.microsoft.com/office/2006/metadata/longProperties"/>
  </ds:schemaRefs>
</ds:datastoreItem>
</file>

<file path=customXml/itemProps4.xml><?xml version="1.0" encoding="utf-8"?>
<ds:datastoreItem xmlns:ds="http://schemas.openxmlformats.org/officeDocument/2006/customXml" ds:itemID="{8109368F-0309-4170-A116-7D507499EAE5}">
  <ds:schemaRefs>
    <ds:schemaRef ds:uri="http://schemas.microsoft.com/sharepoint/v3/contenttype/forms"/>
  </ds:schemaRefs>
</ds:datastoreItem>
</file>

<file path=customXml/itemProps5.xml><?xml version="1.0" encoding="utf-8"?>
<ds:datastoreItem xmlns:ds="http://schemas.openxmlformats.org/officeDocument/2006/customXml" ds:itemID="{B85CCA77-5078-4EAC-B659-15D0CA0A68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1764</Words>
  <Characters>11131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12870</CharactersWithSpaces>
  <SharedDoc>false</SharedDoc>
  <HLinks>
    <vt:vector size="12" baseType="variant">
      <vt:variant>
        <vt:i4>4849722</vt:i4>
      </vt:variant>
      <vt:variant>
        <vt:i4>3</vt:i4>
      </vt:variant>
      <vt:variant>
        <vt:i4>0</vt:i4>
      </vt:variant>
      <vt:variant>
        <vt:i4>5</vt:i4>
      </vt:variant>
      <vt:variant>
        <vt:lpwstr>mailto:Blake.holt@lcra.org</vt:lpwstr>
      </vt:variant>
      <vt:variant>
        <vt:lpwstr/>
      </vt:variant>
      <vt:variant>
        <vt:i4>4849756</vt:i4>
      </vt:variant>
      <vt:variant>
        <vt:i4>0</vt:i4>
      </vt:variant>
      <vt:variant>
        <vt:i4>0</vt:i4>
      </vt:variant>
      <vt:variant>
        <vt:i4>5</vt:i4>
      </vt:variant>
      <vt:variant>
        <vt:lpwstr>https://www.ercot.com/mktrules/issues/PGRR122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06XX25</cp:lastModifiedBy>
  <cp:revision>2</cp:revision>
  <cp:lastPrinted>2001-06-20T16:28:00Z</cp:lastPrinted>
  <dcterms:created xsi:type="dcterms:W3CDTF">2025-06-05T14:07:00Z</dcterms:created>
  <dcterms:modified xsi:type="dcterms:W3CDTF">2025-06-05T14:07:00Z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Sandeep Borkar;Dylan Preas</vt:lpwstr>
  </property>
  <property fmtid="{D5CDD505-2E9C-101B-9397-08002B2CF9AE}" pid="3" name="SharedWithUsers">
    <vt:lpwstr>79;#Sandeep Borkar;#20;#Dylan Preas</vt:lpwstr>
  </property>
  <property fmtid="{D5CDD505-2E9C-101B-9397-08002B2CF9AE}" pid="4" name="MSIP_Label_c144db1d-993e-40da-980d-6eea152adc50_Enabled">
    <vt:lpwstr>true</vt:lpwstr>
  </property>
  <property fmtid="{D5CDD505-2E9C-101B-9397-08002B2CF9AE}" pid="5" name="MSIP_Label_c144db1d-993e-40da-980d-6eea152adc50_SetDate">
    <vt:lpwstr>2025-02-21T18:03:57Z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ec2988c1-7862-427f-a38a-b126fad07ae4</vt:lpwstr>
  </property>
  <property fmtid="{D5CDD505-2E9C-101B-9397-08002B2CF9AE}" pid="10" name="MSIP_Label_c144db1d-993e-40da-980d-6eea152adc50_ContentBits">
    <vt:lpwstr>0</vt:lpwstr>
  </property>
</Properties>
</file>